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E39BA" w14:textId="77777777" w:rsidR="00BA54A4" w:rsidRDefault="00BA54A4" w:rsidP="00BA54A4"/>
    <w:p w14:paraId="04695C48" w14:textId="77777777" w:rsidR="00BA54A4" w:rsidRDefault="00BA54A4" w:rsidP="00BA54A4">
      <w:r>
        <w:t>UMOWA  nr……….. /UM/2026</w:t>
      </w:r>
    </w:p>
    <w:p w14:paraId="5905E31D" w14:textId="77777777" w:rsidR="00BA54A4" w:rsidRDefault="00BA54A4" w:rsidP="00BA54A4"/>
    <w:p w14:paraId="51E6A8C6" w14:textId="77777777" w:rsidR="00BA54A4" w:rsidRDefault="00BA54A4" w:rsidP="00BA54A4">
      <w:r>
        <w:t>Zawarta w dniu .............................................. we Wrocławiu pomiędzy</w:t>
      </w:r>
    </w:p>
    <w:p w14:paraId="18E59A96" w14:textId="77777777" w:rsidR="00BA54A4" w:rsidRDefault="00BA54A4" w:rsidP="00BA54A4"/>
    <w:p w14:paraId="3B681A20" w14:textId="77777777" w:rsidR="00BA54A4" w:rsidRDefault="00BA54A4" w:rsidP="00BA54A4">
      <w:r>
        <w:t>4 Wojskowym Szpitalem Klinicznym z Polikliniką Samodzielnym Publicznym Zakładem Opieki Zdrowotnej we Wrocławiu z siedzibą we Wrocławiu (kod: 50-981), ul. Weigla 5</w:t>
      </w:r>
    </w:p>
    <w:p w14:paraId="23BF08DB" w14:textId="77777777" w:rsidR="00BA54A4" w:rsidRDefault="00BA54A4" w:rsidP="00BA54A4">
      <w:r>
        <w:t>NIP:  899-22-28-956, REG ON: 930090240</w:t>
      </w:r>
    </w:p>
    <w:p w14:paraId="72C37B1E" w14:textId="77777777" w:rsidR="00BA54A4" w:rsidRDefault="00BA54A4" w:rsidP="00BA54A4"/>
    <w:p w14:paraId="50572BA1" w14:textId="77777777" w:rsidR="00BA54A4" w:rsidRDefault="00BA54A4" w:rsidP="00BA54A4">
      <w:r>
        <w:t>reprezentowany przez: gen. bryg. dr hab. n. med. Wojciecha Tańskiego, Komendanta,</w:t>
      </w:r>
    </w:p>
    <w:p w14:paraId="3B319189" w14:textId="77777777" w:rsidR="00BA54A4" w:rsidRDefault="00BA54A4" w:rsidP="00203AC1">
      <w:pPr>
        <w:tabs>
          <w:tab w:val="left" w:pos="7926"/>
        </w:tabs>
      </w:pPr>
      <w:r>
        <w:t xml:space="preserve"> zwanym dalej w treści umowy „Zamawiającym",</w:t>
      </w:r>
      <w:r w:rsidR="00203AC1">
        <w:tab/>
      </w:r>
    </w:p>
    <w:p w14:paraId="77A90AA2" w14:textId="77777777" w:rsidR="00BA54A4" w:rsidRDefault="00BA54A4" w:rsidP="00BA54A4">
      <w:r>
        <w:t>a:</w:t>
      </w:r>
    </w:p>
    <w:p w14:paraId="2B09EF33" w14:textId="77777777" w:rsidR="00BA54A4" w:rsidRDefault="00BA54A4" w:rsidP="00BA54A4"/>
    <w:p w14:paraId="372A453B" w14:textId="77777777" w:rsidR="00BA54A4" w:rsidRDefault="00BA54A4" w:rsidP="00BA54A4">
      <w:r>
        <w:t>……………………………………………………………………………………………………………………………………………..</w:t>
      </w:r>
    </w:p>
    <w:p w14:paraId="6BAEA9C5" w14:textId="77777777" w:rsidR="00BA54A4" w:rsidRDefault="00BA54A4" w:rsidP="00BA54A4"/>
    <w:p w14:paraId="26B3D365" w14:textId="77777777" w:rsidR="00BA54A4" w:rsidRDefault="00BA54A4" w:rsidP="00BA54A4">
      <w:r>
        <w:t>zwanym dalej „Wykonawcą"</w:t>
      </w:r>
    </w:p>
    <w:p w14:paraId="5BC181A9" w14:textId="77777777" w:rsidR="00BA54A4" w:rsidRDefault="00BA54A4" w:rsidP="00BA54A4"/>
    <w:p w14:paraId="29982489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(PRZEDMIOT UMOWY)</w:t>
      </w:r>
    </w:p>
    <w:p w14:paraId="4CBE6413" w14:textId="77777777" w:rsidR="00BA54A4" w:rsidRDefault="00BA54A4" w:rsidP="00BA54A4"/>
    <w:p w14:paraId="3F12119B" w14:textId="77777777" w:rsidR="00BA54A4" w:rsidRDefault="00BA54A4" w:rsidP="005E53EB">
      <w:pPr>
        <w:jc w:val="both"/>
      </w:pPr>
      <w:r>
        <w:t>Wykonanie zaprojektowanie i instalacja dwóch tablic informacyjnych na rzecz realizacji przedsięwzięć  „Zwiększenie dostępności do świadczeń kardiologicznych w 4 Wojskowym Szpitalu Klinicznym z Polikliniką SPZOZ we Wrocławiu poprzez rozwój i modernizację infrastruktury oraz zakup sprzętu medycznego.” oraz „Rozwój infrastruktury i kompetencji cyfrowych w 4 Wojskowym Szpitalu Klinicznym z Polikliniką SP ZOZ we Wrocławiu” w ramach Krajowego Planu Odbudowy i Zwiększania Odporności</w:t>
      </w:r>
    </w:p>
    <w:p w14:paraId="333A45F2" w14:textId="77777777" w:rsidR="00BA54A4" w:rsidRDefault="00BA54A4" w:rsidP="00BA54A4"/>
    <w:p w14:paraId="5D9A1833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 1   (ZASADY  WYKONANIA.PRZEDMIOTU UMOWY)</w:t>
      </w:r>
    </w:p>
    <w:p w14:paraId="7B9F3AB5" w14:textId="77777777" w:rsidR="00BA54A4" w:rsidRDefault="00BA54A4" w:rsidP="00BA54A4"/>
    <w:p w14:paraId="269C3E52" w14:textId="6D117B34" w:rsidR="00BA54A4" w:rsidRDefault="00BA54A4" w:rsidP="00376CB2">
      <w:pPr>
        <w:pStyle w:val="Akapitzlist"/>
        <w:numPr>
          <w:ilvl w:val="0"/>
          <w:numId w:val="9"/>
        </w:numPr>
        <w:jc w:val="both"/>
      </w:pPr>
      <w:r>
        <w:t xml:space="preserve">Wykonawca </w:t>
      </w:r>
      <w:r w:rsidR="002B49E3">
        <w:t>oświadcza, że  dysponuje wiedzą oraz</w:t>
      </w:r>
      <w:r>
        <w:t xml:space="preserve"> doświadczeniem niezbędnymi do należytego wykonania umowy i zobowiązuje się wykonać przedmiot umowy z najwyższą starannością z uwzględnieniem obowiązujących przepisów prawa, ustalonych w obrocie  standardów i reguł  wykonywania</w:t>
      </w:r>
      <w:r w:rsidR="002B49E3">
        <w:t xml:space="preserve"> prac objętych niniejszą  umową</w:t>
      </w:r>
      <w:r>
        <w:t xml:space="preserve">, </w:t>
      </w:r>
      <w:r w:rsidR="002B49E3">
        <w:t>wg.</w:t>
      </w:r>
      <w:r>
        <w:t xml:space="preserve"> najlepszej aktualnej wiedzy fachowej</w:t>
      </w:r>
      <w:r w:rsidR="002B49E3">
        <w:t>.</w:t>
      </w:r>
      <w:r>
        <w:t>.</w:t>
      </w:r>
    </w:p>
    <w:p w14:paraId="530FA056" w14:textId="54ADDA78" w:rsidR="00BA54A4" w:rsidRDefault="00BA54A4" w:rsidP="00376CB2">
      <w:pPr>
        <w:pStyle w:val="Akapitzlist"/>
        <w:numPr>
          <w:ilvl w:val="0"/>
          <w:numId w:val="9"/>
        </w:numPr>
        <w:jc w:val="both"/>
      </w:pPr>
      <w:r>
        <w:t>Wykonawca przy wykonywaniu umowy zobowiązany jest zapoznawać się z</w:t>
      </w:r>
      <w:r w:rsidR="002B49E3">
        <w:t>e</w:t>
      </w:r>
      <w:r>
        <w:t xml:space="preserve"> wskazówkami Zamawiającego dotyczącymi sposobu wykonywania przedmiotu umowy. Wskazówki będą </w:t>
      </w:r>
      <w:r>
        <w:lastRenderedPageBreak/>
        <w:t>przekazywane w formie pisemnej do rąk osoby upoważnionej do kontaktów z Zamawiającym za pokwitowaniem, faksem lub drogą elektroniczną w formie maila. Nieuwzględnienie wskazówek wymaga pisemnego uzasadnienia doręczonego do rąk osoby upoważnionej do kontaktów z Wykonawcą .</w:t>
      </w:r>
    </w:p>
    <w:p w14:paraId="1986E733" w14:textId="05E818EC" w:rsidR="00BA54A4" w:rsidRDefault="00BA54A4" w:rsidP="00376CB2">
      <w:pPr>
        <w:pStyle w:val="Akapitzlist"/>
        <w:numPr>
          <w:ilvl w:val="0"/>
          <w:numId w:val="9"/>
        </w:numPr>
        <w:jc w:val="both"/>
      </w:pPr>
      <w:r>
        <w:t>Wykonawca  może powierzyć wykonanie przedmiotu niniejszej umowy osobie trzeciej (podwykonawcy).</w:t>
      </w:r>
    </w:p>
    <w:p w14:paraId="67604ED7" w14:textId="3410C6E3" w:rsidR="00BA54A4" w:rsidRDefault="00BA54A4" w:rsidP="00376CB2">
      <w:pPr>
        <w:pStyle w:val="Akapitzlist"/>
        <w:numPr>
          <w:ilvl w:val="0"/>
          <w:numId w:val="9"/>
        </w:numPr>
        <w:jc w:val="both"/>
      </w:pPr>
      <w:r>
        <w:t>Wykonawca ponosi odpowiedzialność za wybór podwykonawcy i ponosi odpowiedzialność za wszelkie działania i zaniechania podwykonawcy jak za swoje własne .</w:t>
      </w:r>
    </w:p>
    <w:p w14:paraId="74BD7A99" w14:textId="77777777" w:rsidR="00BA54A4" w:rsidRDefault="00BA54A4" w:rsidP="00BA54A4"/>
    <w:p w14:paraId="24154063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 2   (INFORMACJE,  MATERIAŁY, NARZĘDZIA, PROJEKTY)</w:t>
      </w:r>
    </w:p>
    <w:p w14:paraId="5E53D2BB" w14:textId="77777777" w:rsidR="00BA54A4" w:rsidRDefault="00BA54A4" w:rsidP="005E53EB">
      <w:pPr>
        <w:jc w:val="both"/>
      </w:pPr>
    </w:p>
    <w:p w14:paraId="50C835AF" w14:textId="70F7A35E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 xml:space="preserve">Wykonawca jest zobowiązany do wykonania przedmiotu umowy z materiałów i  narzędzi  własnych,  przy użyciu własnego sprzętu technicznego i urządzeń. Wykonawca jest zobowiązany do dostarczenia i instalacji przedmiotu umowy w miejscu wskazanym przez </w:t>
      </w:r>
      <w:r w:rsidR="002B49E3">
        <w:t>Z</w:t>
      </w:r>
      <w:r>
        <w:t>amawiającego.</w:t>
      </w:r>
    </w:p>
    <w:p w14:paraId="2BC06E0A" w14:textId="67435059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Obowiązkiem wykonawcy jest przedstawienie projektów, w takich terminach, aby dotrzymać terminów realizacji poszczególnych elementów przedmiotu zamówienia, określonych w harmonogramie realizacji zamówienia</w:t>
      </w:r>
      <w:r w:rsidR="002B49E3">
        <w:t>, stanowiącym załącznik nr …. do niniejszej umowy</w:t>
      </w:r>
      <w:r>
        <w:t>.</w:t>
      </w:r>
    </w:p>
    <w:p w14:paraId="104A4BF4" w14:textId="1C6E4246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Zamawiający każdorazowo odniesie się do przedstawionego projektu w terminie 5 dni roboczych od dnia przekazania go przez Wykonawcę.</w:t>
      </w:r>
    </w:p>
    <w:p w14:paraId="0D508CB6" w14:textId="4CF12609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Zamawiającemu  służy prawo wniesienia uwag, które Wykonawca  zobowiązany jest uwzględnić.</w:t>
      </w:r>
    </w:p>
    <w:p w14:paraId="6632D704" w14:textId="5A4D005C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Wykonawca po wprowadzeniu poprawek wynikających z uwag Zamawiającego zobowiązany jest  do ponownego  przekazania  Zamawiającemu  projektu do akceptacji.</w:t>
      </w:r>
    </w:p>
    <w:p w14:paraId="476F976F" w14:textId="5713A223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Jeśli po trzykrotnym przedstawieniu projektu danego do akceptacji Zamawiający nadal go nie  akceptuje, lub jeśli Wykonawca nie naniósł w projekcie zmian wynikających z uwag Zamawiającego, Zamawiającemu służy prawo do odstąpienia od umowy z winy Wykonawcy. Zapisy dotyczące kar umownych stosuje się odpowiednio.</w:t>
      </w:r>
    </w:p>
    <w:p w14:paraId="1F115524" w14:textId="273FF4F4" w:rsidR="00BA54A4" w:rsidRDefault="00BA54A4" w:rsidP="00376CB2">
      <w:pPr>
        <w:pStyle w:val="Akapitzlist"/>
        <w:numPr>
          <w:ilvl w:val="0"/>
          <w:numId w:val="11"/>
        </w:numPr>
        <w:jc w:val="both"/>
      </w:pPr>
      <w:r>
        <w:t>Wykonawca zobowiązuje się przy realizacji zamówienia dochowywać terminów, określonych w harmonogramie realizacji zamówienia.</w:t>
      </w:r>
    </w:p>
    <w:p w14:paraId="76FC1B6B" w14:textId="77777777" w:rsidR="00BA54A4" w:rsidRDefault="00BA54A4" w:rsidP="00BA54A4"/>
    <w:p w14:paraId="40B4D3CE" w14:textId="77777777" w:rsidR="00BA54A4" w:rsidRDefault="00BA54A4" w:rsidP="00BA54A4"/>
    <w:p w14:paraId="742E4A18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 3    (KONTROLA  WYKONYWANIA UMOWY)</w:t>
      </w:r>
    </w:p>
    <w:p w14:paraId="2EDD66C4" w14:textId="63DC10DE" w:rsidR="00BA54A4" w:rsidRDefault="00BA54A4" w:rsidP="00376CB2">
      <w:pPr>
        <w:pStyle w:val="Akapitzlist"/>
        <w:numPr>
          <w:ilvl w:val="0"/>
          <w:numId w:val="14"/>
        </w:numPr>
        <w:jc w:val="both"/>
      </w:pPr>
      <w:r>
        <w:t xml:space="preserve">Wykonawca </w:t>
      </w:r>
      <w:r w:rsidR="002B49E3">
        <w:t xml:space="preserve">niezwłocznie </w:t>
      </w:r>
      <w:r>
        <w:t>zawiadomi Zamawiającego o wszelkich okolicznościach, które mogą przeszkodzić prawidłowemu  wykonaniu umowy.</w:t>
      </w:r>
    </w:p>
    <w:p w14:paraId="7EBC4457" w14:textId="0C7FEEDE" w:rsidR="00BA54A4" w:rsidRDefault="00BA54A4" w:rsidP="00376CB2">
      <w:pPr>
        <w:pStyle w:val="Akapitzlist"/>
        <w:numPr>
          <w:ilvl w:val="0"/>
          <w:numId w:val="14"/>
        </w:numPr>
        <w:jc w:val="both"/>
      </w:pPr>
      <w:r>
        <w:t>Wykonawca na każde żądanie Zamawiającego udzieli mu niezwłocznie informacji o stanie prac nad przedmiotem niniejszej umowy oraz sposobie jego wykonania. Informacje wymagają formy pisemnej pod rygorem uznania nienależytego wykonania umowy.</w:t>
      </w:r>
    </w:p>
    <w:p w14:paraId="1796C754" w14:textId="22FB6270" w:rsidR="00BA54A4" w:rsidRDefault="00BA54A4" w:rsidP="00376CB2">
      <w:pPr>
        <w:ind w:firstLine="45"/>
      </w:pPr>
    </w:p>
    <w:p w14:paraId="0E698F9A" w14:textId="20FC2779" w:rsidR="00BA54A4" w:rsidRDefault="00BA54A4" w:rsidP="00376CB2">
      <w:pPr>
        <w:pStyle w:val="Akapitzlist"/>
        <w:numPr>
          <w:ilvl w:val="0"/>
          <w:numId w:val="14"/>
        </w:numPr>
      </w:pPr>
      <w:r>
        <w:t>Zamawiający ma prawo do bieżącego monitorowania  postępu prac w zakresie zgodności  z opisem zawartym w Zapytaniu ofertowym w szczególności poprzez wizytę w miejscu realizowania przedmiotu  umowy  lub żądania złożenia sprawozdania z przebiegu prac.</w:t>
      </w:r>
    </w:p>
    <w:p w14:paraId="02B6AF43" w14:textId="77777777" w:rsidR="00BA54A4" w:rsidRDefault="00BA54A4" w:rsidP="00BA54A4"/>
    <w:p w14:paraId="356E462D" w14:textId="77777777" w:rsidR="00BA54A4" w:rsidRDefault="00BA54A4" w:rsidP="00BA54A4"/>
    <w:p w14:paraId="628705F6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 4  (TERMIN WYKONANIA  PRZEDMIOTU UMOWY)</w:t>
      </w:r>
    </w:p>
    <w:p w14:paraId="70FCA87F" w14:textId="77777777" w:rsidR="00BA54A4" w:rsidRDefault="00BA54A4" w:rsidP="00FA27D4">
      <w:pPr>
        <w:jc w:val="both"/>
      </w:pPr>
    </w:p>
    <w:p w14:paraId="27D91330" w14:textId="04831D0F" w:rsidR="00BA54A4" w:rsidRDefault="00BA54A4" w:rsidP="00376CB2">
      <w:pPr>
        <w:pStyle w:val="Akapitzlist"/>
        <w:numPr>
          <w:ilvl w:val="0"/>
          <w:numId w:val="16"/>
        </w:numPr>
        <w:jc w:val="both"/>
      </w:pPr>
      <w:r>
        <w:t>Wykonawca przystąpi do realizacji przedmiotu umowy niezwłocznie po zawarciu niniejszej umowy.</w:t>
      </w:r>
    </w:p>
    <w:p w14:paraId="4DC1E670" w14:textId="34FE8298" w:rsidR="00BA54A4" w:rsidRDefault="00BA54A4" w:rsidP="00376CB2">
      <w:pPr>
        <w:pStyle w:val="Akapitzlist"/>
        <w:numPr>
          <w:ilvl w:val="0"/>
          <w:numId w:val="16"/>
        </w:numPr>
        <w:jc w:val="both"/>
      </w:pPr>
      <w:r>
        <w:t>Wykonawca ukończy realizację przedmiotu umowy w terminach określonych w harmonogramie realizacji zamówienia,  uzgodnionych  z Zamawiającym. Harmonogram  stanowi załącznik nr  2 do niniejszej umowy.</w:t>
      </w:r>
    </w:p>
    <w:p w14:paraId="22B233E7" w14:textId="77777777" w:rsidR="00BA54A4" w:rsidRPr="00376CB2" w:rsidRDefault="00BA54A4" w:rsidP="00376CB2">
      <w:pPr>
        <w:ind w:left="360"/>
        <w:jc w:val="center"/>
        <w:rPr>
          <w:b/>
        </w:rPr>
      </w:pPr>
      <w:r w:rsidRPr="00376CB2">
        <w:rPr>
          <w:b/>
        </w:rPr>
        <w:t>§ 5  (ODBIORY)</w:t>
      </w:r>
    </w:p>
    <w:p w14:paraId="297DD6E6" w14:textId="22E4D943" w:rsidR="00BA54A4" w:rsidRDefault="00BA54A4" w:rsidP="00376CB2">
      <w:pPr>
        <w:pStyle w:val="Akapitzlist"/>
        <w:numPr>
          <w:ilvl w:val="0"/>
          <w:numId w:val="17"/>
        </w:numPr>
        <w:jc w:val="both"/>
      </w:pPr>
      <w:r>
        <w:t>W przypadku stwierdzenia podczas odbioru wad lub usterek w przedmiocie umowy , Zamawiający odmówi dokonania odbioru danego elementu przedmiotu za mówieni a, wyznaczając Wykonawcy odpowiedni termin dla usunięcia wad i usterek.</w:t>
      </w:r>
    </w:p>
    <w:p w14:paraId="5BA9EEF3" w14:textId="406FA33A" w:rsidR="00BA54A4" w:rsidRDefault="00BA54A4" w:rsidP="00376CB2">
      <w:pPr>
        <w:pStyle w:val="Akapitzlist"/>
        <w:numPr>
          <w:ilvl w:val="0"/>
          <w:numId w:val="17"/>
        </w:numPr>
        <w:jc w:val="both"/>
      </w:pPr>
      <w:r>
        <w:t>W przypadku nieusunięcia przez Wykonawcę wad lub usterek w ustalonym terminie, Zamawiającemu przysługiwać  będzie prawo odstąpienia  od umowy.</w:t>
      </w:r>
    </w:p>
    <w:p w14:paraId="2140BF5D" w14:textId="15D5B147" w:rsidR="00BA54A4" w:rsidRDefault="00BA54A4" w:rsidP="00376CB2">
      <w:pPr>
        <w:pStyle w:val="Akapitzlist"/>
        <w:numPr>
          <w:ilvl w:val="0"/>
          <w:numId w:val="17"/>
        </w:numPr>
        <w:jc w:val="both"/>
      </w:pPr>
      <w:r>
        <w:t>O fakcie usunięcia wad lub usterek Wykonawca zawiadamia Zamawiającego, wnosząc jednocześnie o wyznaczenie  kolejnego  terminu odbioru.</w:t>
      </w:r>
    </w:p>
    <w:p w14:paraId="4BFA1984" w14:textId="41FEB607" w:rsidR="00BA54A4" w:rsidRDefault="00BA54A4" w:rsidP="00376CB2">
      <w:pPr>
        <w:pStyle w:val="Akapitzlist"/>
        <w:numPr>
          <w:ilvl w:val="0"/>
          <w:numId w:val="17"/>
        </w:numPr>
        <w:jc w:val="both"/>
      </w:pPr>
      <w:r>
        <w:t>Odbiór przedmiotu umowy pozbawionego wad lub usterek potwierdzony zostanie protokołem odbioru .</w:t>
      </w:r>
    </w:p>
    <w:p w14:paraId="54B1C8C6" w14:textId="6399FE16" w:rsidR="00BA54A4" w:rsidRDefault="00BA54A4" w:rsidP="00376CB2">
      <w:pPr>
        <w:pStyle w:val="Akapitzlist"/>
        <w:numPr>
          <w:ilvl w:val="0"/>
          <w:numId w:val="17"/>
        </w:numPr>
        <w:jc w:val="both"/>
      </w:pPr>
      <w:r>
        <w:t>Bezusterkowy protokół odbioru stanowi podstawę do wystawienia faktury  za  ten element  zamówienia, którego  protokół  dotyczy.</w:t>
      </w:r>
    </w:p>
    <w:p w14:paraId="43703C61" w14:textId="77777777" w:rsidR="00BA54A4" w:rsidRDefault="00BA54A4" w:rsidP="00BA54A4"/>
    <w:p w14:paraId="43C93705" w14:textId="77777777" w:rsidR="00BA54A4" w:rsidRPr="00376CB2" w:rsidRDefault="00BA54A4">
      <w:pPr>
        <w:jc w:val="center"/>
        <w:rPr>
          <w:b/>
        </w:rPr>
      </w:pPr>
      <w:r w:rsidRPr="00376CB2">
        <w:rPr>
          <w:b/>
        </w:rPr>
        <w:t xml:space="preserve">§ 6 </w:t>
      </w:r>
      <w:r w:rsidR="005C65B3" w:rsidRPr="00376CB2">
        <w:rPr>
          <w:b/>
        </w:rPr>
        <w:t>(</w:t>
      </w:r>
      <w:r w:rsidRPr="00376CB2">
        <w:rPr>
          <w:b/>
        </w:rPr>
        <w:t>PRAWA AUTORSKIE)</w:t>
      </w:r>
    </w:p>
    <w:p w14:paraId="1950963B" w14:textId="25B58024" w:rsidR="00BA54A4" w:rsidRDefault="00BA54A4" w:rsidP="00376CB2">
      <w:pPr>
        <w:pStyle w:val="Akapitzlist"/>
        <w:numPr>
          <w:ilvl w:val="0"/>
          <w:numId w:val="18"/>
        </w:numPr>
        <w:jc w:val="both"/>
      </w:pPr>
      <w:r>
        <w:t>Z chwilą podpisania bezusterkowego protokołu odbioru przechodzą na Zamawiającego wszelkie autorskie prawa majątkowe i uprawnienia związane z wykorzystaniem, zwielokrotnianiem utworów będących przedmiotem niniejszej umowy.</w:t>
      </w:r>
    </w:p>
    <w:p w14:paraId="43A01FFD" w14:textId="77777777" w:rsidR="002C383B" w:rsidRDefault="002C383B" w:rsidP="00376CB2">
      <w:pPr>
        <w:pStyle w:val="Akapitzlist"/>
        <w:numPr>
          <w:ilvl w:val="0"/>
          <w:numId w:val="18"/>
        </w:numPr>
        <w:jc w:val="both"/>
      </w:pPr>
      <w:r>
        <w:t>Przeniesienie praw autorskich nastąpi bez żadnych ograniczeń czasowych i terytorialnych na wymienionych poniżej polach eksploatacji:</w:t>
      </w:r>
    </w:p>
    <w:p w14:paraId="70F7FC7B" w14:textId="77777777" w:rsidR="002C383B" w:rsidRDefault="002C383B" w:rsidP="00376CB2">
      <w:pPr>
        <w:pStyle w:val="Akapitzlist"/>
        <w:numPr>
          <w:ilvl w:val="1"/>
          <w:numId w:val="20"/>
        </w:numPr>
        <w:jc w:val="both"/>
      </w:pPr>
      <w:r>
        <w:t>utrwalanie i zwielokrotnianie jakąkolwiek techniką nieograniczonej liczby egzemplarzy utworów lub ich elementów, w tym techniką drukarską, reprograficzną, w pamięci komputera lub techniką cyfrową,  jak i w sieciach multimedialnych, na wszelkich nośnikach danych,</w:t>
      </w:r>
    </w:p>
    <w:p w14:paraId="749DF723" w14:textId="77777777" w:rsidR="002C383B" w:rsidRDefault="002C383B" w:rsidP="00376CB2">
      <w:pPr>
        <w:pStyle w:val="Akapitzlist"/>
        <w:numPr>
          <w:ilvl w:val="1"/>
          <w:numId w:val="20"/>
        </w:numPr>
        <w:jc w:val="both"/>
      </w:pPr>
      <w:r>
        <w:t>wprowadzanie do obrotu bez ograniczenia co do liczby egzemplarzy, w tym rozpowszechnienie w każdej formie i we wszelkiego typu materiałach,</w:t>
      </w:r>
    </w:p>
    <w:p w14:paraId="6B1EEEAD" w14:textId="77777777" w:rsidR="002C383B" w:rsidRDefault="002C383B" w:rsidP="00376CB2">
      <w:pPr>
        <w:pStyle w:val="Akapitzlist"/>
        <w:numPr>
          <w:ilvl w:val="1"/>
          <w:numId w:val="20"/>
        </w:numPr>
        <w:jc w:val="both"/>
      </w:pPr>
      <w:r>
        <w:t>digitalizacja, wprowadzanie i zapisywanie dokumentacji w pamięci komputera,</w:t>
      </w:r>
    </w:p>
    <w:p w14:paraId="1CB75185" w14:textId="77777777" w:rsidR="00D36E32" w:rsidRDefault="002C383B" w:rsidP="00376CB2">
      <w:pPr>
        <w:pStyle w:val="Akapitzlist"/>
        <w:numPr>
          <w:ilvl w:val="1"/>
          <w:numId w:val="20"/>
        </w:numPr>
        <w:jc w:val="both"/>
      </w:pPr>
      <w:r>
        <w:t>najem, dzierżawa, użyczenie,</w:t>
      </w:r>
    </w:p>
    <w:p w14:paraId="3FBF19BB" w14:textId="77777777" w:rsidR="002C383B" w:rsidRDefault="002C383B" w:rsidP="00376CB2">
      <w:pPr>
        <w:pStyle w:val="Akapitzlist"/>
        <w:numPr>
          <w:ilvl w:val="1"/>
          <w:numId w:val="20"/>
        </w:numPr>
        <w:jc w:val="both"/>
      </w:pPr>
      <w:r>
        <w:t>wykorzystywanie przedmiotu umowy do celów reklamowych, promocyjnych i marketingowych, w szczególności do promocji działalności Zamawiającego,</w:t>
      </w:r>
    </w:p>
    <w:p w14:paraId="55606D4C" w14:textId="3B57907C" w:rsidR="00BA54A4" w:rsidRDefault="00BA54A4" w:rsidP="00376CB2">
      <w:pPr>
        <w:pStyle w:val="Akapitzlist"/>
        <w:numPr>
          <w:ilvl w:val="0"/>
          <w:numId w:val="18"/>
        </w:numPr>
      </w:pPr>
      <w:r>
        <w:t>Wykonawca oświadcza, że produkty objęte przedmiotem niniejszej umowy  są oryginalne  i  nie  naruszają praw  osób trzecich.</w:t>
      </w:r>
    </w:p>
    <w:p w14:paraId="18DDE34E" w14:textId="294EA5B6" w:rsidR="00D36E32" w:rsidRDefault="002C383B" w:rsidP="00376CB2">
      <w:pPr>
        <w:pStyle w:val="Akapitzlist"/>
        <w:numPr>
          <w:ilvl w:val="0"/>
          <w:numId w:val="18"/>
        </w:numPr>
      </w:pPr>
      <w:r w:rsidRPr="002C383B">
        <w:lastRenderedPageBreak/>
        <w:t>Wykonawca zobowiązuje się, że w przypadku wystąpienia przez osobę trzecią z uzasadnionym roszczeniem z tytułu praw autorskich, zwolni Zamawiającego od tych roszczeń lub naprawi poniesione przez niego szkody, w szczególności wynikające z odstąpienia przez osobę trzecią od dochodzenia roszczeń lub z zaspokojenia tych roszczeń</w:t>
      </w:r>
      <w:r>
        <w:t>, w tym pokryje wszelkie koszty.</w:t>
      </w:r>
    </w:p>
    <w:p w14:paraId="1365E35B" w14:textId="77777777" w:rsidR="002C383B" w:rsidRDefault="002C383B" w:rsidP="00376CB2">
      <w:pPr>
        <w:pStyle w:val="Akapitzlist"/>
        <w:numPr>
          <w:ilvl w:val="0"/>
          <w:numId w:val="18"/>
        </w:numPr>
      </w:pPr>
      <w:r w:rsidRPr="002C383B">
        <w:t>Wynagrodzenie Wykonawcy z tytułu przeniesienia ogółu majątkowych praw autorskich (wraz z prawami zależnymi) zostało uwzględnione przez Strony w kwocie wynagrodzenia.</w:t>
      </w:r>
    </w:p>
    <w:p w14:paraId="2FE411B9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7 (WYNAGRODZENIE)</w:t>
      </w:r>
    </w:p>
    <w:p w14:paraId="5B88B8C7" w14:textId="77777777" w:rsidR="00BA54A4" w:rsidRDefault="00BA54A4" w:rsidP="00BA54A4"/>
    <w:p w14:paraId="664212E6" w14:textId="6B30CF0A" w:rsidR="00D36E32" w:rsidRDefault="00BA54A4" w:rsidP="00376CB2">
      <w:pPr>
        <w:pStyle w:val="Akapitzlist"/>
        <w:numPr>
          <w:ilvl w:val="0"/>
          <w:numId w:val="22"/>
        </w:numPr>
        <w:jc w:val="both"/>
      </w:pPr>
      <w:r>
        <w:t>Całkowite wynagrodzenie Wykonawcy z tytułu realizacji przedmiotu niniejszej umowy wynosi…………………. zł brutto (…………….. 00/00) zgodnie ze szczegółami opisanymi w załączniku nr 1 do umowy. Wykonawca nie może żądać podwyższenia wynagrodzenia ryczałtowego, chociażby w czasie  zawarcia umowy  nie można było przewidzieć  rozmiaru lub  kosztów prac.</w:t>
      </w:r>
    </w:p>
    <w:p w14:paraId="04CC51B5" w14:textId="5240AC9B" w:rsidR="002C383B" w:rsidRDefault="00BA54A4" w:rsidP="00376CB2">
      <w:pPr>
        <w:pStyle w:val="Akapitzlist"/>
        <w:numPr>
          <w:ilvl w:val="0"/>
          <w:numId w:val="22"/>
        </w:numPr>
        <w:jc w:val="both"/>
      </w:pPr>
      <w:r>
        <w:t>Rozliczenie za wykonanie przedmiotu zamówienia będzie realizowane na podstawie faktur wystawianych przez Wykonawcę w wysokości określonej w Formularzu cenowym, dołączonym do oferty.</w:t>
      </w:r>
      <w:r w:rsidR="002C383B">
        <w:t xml:space="preserve"> </w:t>
      </w:r>
    </w:p>
    <w:p w14:paraId="2D673631" w14:textId="7A05922E" w:rsidR="00BA54A4" w:rsidRDefault="00BA54A4" w:rsidP="00376CB2">
      <w:pPr>
        <w:pStyle w:val="Akapitzlist"/>
        <w:numPr>
          <w:ilvl w:val="0"/>
          <w:numId w:val="22"/>
        </w:numPr>
        <w:jc w:val="both"/>
      </w:pPr>
      <w:r>
        <w:t>Wykonawca ustali i naliczy VAT w obowiązującej wysokości.</w:t>
      </w:r>
    </w:p>
    <w:p w14:paraId="6B96BA6F" w14:textId="3DECDE72" w:rsidR="00BA54A4" w:rsidRDefault="00BA54A4" w:rsidP="00376CB2">
      <w:pPr>
        <w:pStyle w:val="Akapitzlist"/>
        <w:numPr>
          <w:ilvl w:val="0"/>
          <w:numId w:val="22"/>
        </w:numPr>
        <w:jc w:val="both"/>
      </w:pPr>
      <w:r>
        <w:t>W razie błędów w dostarczonych  fakturach   Zamawiający  jest uprawniony  do żądania  skorygowania  faktur, a Wykonawca  jest zobowiązany  do powtórnego dostarczenia faktury   terminie 3 dni  od zgłoszenia  błędu.</w:t>
      </w:r>
    </w:p>
    <w:p w14:paraId="107B1CDA" w14:textId="77777777" w:rsidR="002C383B" w:rsidRDefault="002C383B" w:rsidP="00376CB2">
      <w:pPr>
        <w:pStyle w:val="Akapitzlist"/>
        <w:numPr>
          <w:ilvl w:val="0"/>
          <w:numId w:val="22"/>
        </w:numPr>
        <w:jc w:val="both"/>
      </w:pPr>
      <w:r>
        <w:t>Z chwilą wejścia w życie regulacji dotyczących wystawiania i otrzymywania faktur za pośrednictwem Krajowego Systemu e-Faktur (</w:t>
      </w:r>
      <w:proofErr w:type="spellStart"/>
      <w:r>
        <w:t>KSeF</w:t>
      </w:r>
      <w:proofErr w:type="spellEnd"/>
      <w:r>
        <w:t xml:space="preserve">), faktury powinny być wystawiane w formie faktur ustrukturyzowanych- zintegrowanych z </w:t>
      </w:r>
      <w:proofErr w:type="spellStart"/>
      <w:r>
        <w:t>KSeF</w:t>
      </w:r>
      <w:proofErr w:type="spellEnd"/>
      <w:r>
        <w:t>.</w:t>
      </w:r>
    </w:p>
    <w:p w14:paraId="5E0E99A8" w14:textId="3BACB935" w:rsidR="00D36E32" w:rsidRDefault="00BA54A4" w:rsidP="00376CB2">
      <w:pPr>
        <w:pStyle w:val="Akapitzlist"/>
        <w:numPr>
          <w:ilvl w:val="0"/>
          <w:numId w:val="22"/>
        </w:numPr>
        <w:jc w:val="both"/>
      </w:pPr>
      <w:r>
        <w:t xml:space="preserve">Zapłata wynagrodzenia nastąpi przelewem bankowym, w terminie do  30  dni od  daty dostarczenia poprawnie wystawionej faktury </w:t>
      </w:r>
      <w:r w:rsidR="002C383B">
        <w:t>Z</w:t>
      </w:r>
      <w:r>
        <w:t>amawiające</w:t>
      </w:r>
      <w:r w:rsidR="002C383B">
        <w:t>mu</w:t>
      </w:r>
      <w:r>
        <w:t xml:space="preserve">. W przypadku wystawienia dokumentów korygujących termin zapłaty będzie liczony od daty wpływu ostatniego korygującego dokumentu. </w:t>
      </w:r>
    </w:p>
    <w:p w14:paraId="7129A04A" w14:textId="6E936325" w:rsidR="00BA54A4" w:rsidRDefault="00BA54A4" w:rsidP="00376CB2">
      <w:pPr>
        <w:pStyle w:val="Akapitzlist"/>
        <w:numPr>
          <w:ilvl w:val="0"/>
          <w:numId w:val="22"/>
        </w:numPr>
        <w:jc w:val="both"/>
      </w:pPr>
      <w:r>
        <w:t xml:space="preserve">Zapłata wynagrodzenia nastąpi na rachunek bankowy Wykonawcy  wskazany </w:t>
      </w:r>
      <w:r w:rsidR="002C383B">
        <w:t xml:space="preserve">w </w:t>
      </w:r>
      <w:r>
        <w:t>fakturze VAT.</w:t>
      </w:r>
    </w:p>
    <w:p w14:paraId="64F7240D" w14:textId="3031473E" w:rsidR="00BA54A4" w:rsidRDefault="00BA54A4" w:rsidP="00376CB2">
      <w:pPr>
        <w:pStyle w:val="Akapitzlist"/>
        <w:numPr>
          <w:ilvl w:val="0"/>
          <w:numId w:val="22"/>
        </w:numPr>
        <w:jc w:val="both"/>
      </w:pPr>
      <w:r>
        <w:t>Za termin zapłaty uważa się datę obciążenia  rachunków bankowych  Zamawiającego.</w:t>
      </w:r>
    </w:p>
    <w:p w14:paraId="782EF996" w14:textId="77777777" w:rsidR="00BA54A4" w:rsidRDefault="00BA54A4" w:rsidP="00BA54A4"/>
    <w:p w14:paraId="3D29DACA" w14:textId="77777777" w:rsidR="00BA54A4" w:rsidRDefault="00BA54A4" w:rsidP="00BA54A4"/>
    <w:p w14:paraId="09BB556C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8 (TAJEMNICA PRZEDSIĘBIORSTWA)</w:t>
      </w:r>
    </w:p>
    <w:p w14:paraId="72C8C222" w14:textId="77777777" w:rsidR="00BA54A4" w:rsidRDefault="00BA54A4" w:rsidP="00BA54A4"/>
    <w:p w14:paraId="1ACC9182" w14:textId="6D86DA9B" w:rsidR="00BA54A4" w:rsidRDefault="00BA54A4" w:rsidP="00376CB2">
      <w:pPr>
        <w:pStyle w:val="Akapitzlist"/>
        <w:numPr>
          <w:ilvl w:val="2"/>
          <w:numId w:val="27"/>
        </w:numPr>
        <w:ind w:left="709" w:hanging="283"/>
        <w:jc w:val="both"/>
      </w:pPr>
      <w:r>
        <w:t>Wykonawca zobowiązuje się nie przekazywać, nie ujawniać ani nie wykorzystywać bez zgody Zamawiającego informacji technicznych, technologicznych, handlowych, organizacyjnych lub finansowych dotyczących Zamawiającego lub podmiotów z nim współpracujących, które Wykonawca uzyska w związku i przy okazji wykonywania niniejszej umowy, chyba że stan tajemnicy wobec tych informacji ustał. Zasady opisane w zdaniu poprzednim stosuje się odpowiednio w odniesieniu do Partnerów.</w:t>
      </w:r>
    </w:p>
    <w:p w14:paraId="34F6E525" w14:textId="697D5847" w:rsidR="00BA54A4" w:rsidRDefault="00BA54A4" w:rsidP="00376CB2">
      <w:pPr>
        <w:pStyle w:val="Akapitzlist"/>
        <w:numPr>
          <w:ilvl w:val="2"/>
          <w:numId w:val="27"/>
        </w:numPr>
        <w:ind w:left="709" w:hanging="283"/>
        <w:jc w:val="both"/>
      </w:pPr>
      <w:r>
        <w:t>Wykonawca odpowiada również za zachowanie powyższych informacji w tajemnicy przez  osoby, którymi będzie się posługiwał przy wykonaniu przedmiotu niniejszej umowy, oraz podwykonawców,  którym wykonanie  przedmiotu niniejszej  umowy powierzy.</w:t>
      </w:r>
    </w:p>
    <w:p w14:paraId="7EC189C4" w14:textId="77777777" w:rsidR="00BA54A4" w:rsidRDefault="00BA54A4" w:rsidP="005E53EB">
      <w:pPr>
        <w:jc w:val="both"/>
      </w:pPr>
    </w:p>
    <w:p w14:paraId="61CF0F6C" w14:textId="78E7A81E" w:rsidR="00BA54A4" w:rsidRDefault="00BA54A4" w:rsidP="00376CB2">
      <w:pPr>
        <w:pStyle w:val="Akapitzlist"/>
        <w:numPr>
          <w:ilvl w:val="2"/>
          <w:numId w:val="27"/>
        </w:numPr>
        <w:ind w:left="709" w:hanging="283"/>
        <w:jc w:val="both"/>
      </w:pPr>
      <w:r>
        <w:t>Zamawiający zobowiązuje się nie przekazywać, nie ujawniać ani nie wykorzystywać bez zgody Wykonawcy informacji technicznych, technologicznych, handlowych, organizacyjnych lub finansowych dotyczących Wykonawcy lub podmiotów z nim współpracujących, które Zamawiający uzyska w związku i przy okazji wykonywania  niniejszej umowy.</w:t>
      </w:r>
    </w:p>
    <w:p w14:paraId="5F8F9FBD" w14:textId="77777777" w:rsidR="00BA54A4" w:rsidRDefault="00BA54A4" w:rsidP="00BA54A4"/>
    <w:p w14:paraId="23EFF904" w14:textId="77777777" w:rsidR="00BA54A4" w:rsidRDefault="00BA54A4" w:rsidP="00BA54A4"/>
    <w:p w14:paraId="4830E2BF" w14:textId="77777777" w:rsidR="00BA54A4" w:rsidRPr="005C65B3" w:rsidRDefault="00BA54A4" w:rsidP="005C65B3">
      <w:pPr>
        <w:jc w:val="center"/>
        <w:rPr>
          <w:b/>
        </w:rPr>
      </w:pPr>
      <w:r w:rsidRPr="005C65B3">
        <w:rPr>
          <w:b/>
        </w:rPr>
        <w:t>§ 9   (NIEWYKONANIE LUB NIENALEŻYTE WYKONANIE UMOWY, GWARANCJA)</w:t>
      </w:r>
    </w:p>
    <w:p w14:paraId="1677A07E" w14:textId="77777777" w:rsidR="00BA54A4" w:rsidRDefault="00BA54A4" w:rsidP="00BA54A4">
      <w:r>
        <w:t xml:space="preserve"> </w:t>
      </w:r>
    </w:p>
    <w:p w14:paraId="0654B2DB" w14:textId="6A29854D" w:rsidR="00BA54A4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Z tytułu nienależytego  wykonania  umowy Wykonawca  zapłaci karę umowną :</w:t>
      </w:r>
    </w:p>
    <w:p w14:paraId="7A5E2E0F" w14:textId="644D9AF3" w:rsidR="00BA54A4" w:rsidRDefault="00BA54A4" w:rsidP="00376CB2">
      <w:pPr>
        <w:pStyle w:val="Akapitzlist"/>
        <w:numPr>
          <w:ilvl w:val="0"/>
          <w:numId w:val="29"/>
        </w:numPr>
        <w:jc w:val="both"/>
      </w:pPr>
      <w:r>
        <w:t xml:space="preserve">za nieterminowe  zrealizowanie  przedmiotu  umowy  w  wysokości  1% wynagrodzenia  ofertowego  brutto za każdy dzień opóźnienia liczone od wartości zamówienia </w:t>
      </w:r>
    </w:p>
    <w:p w14:paraId="0A19DFA0" w14:textId="0C161423" w:rsidR="00BA54A4" w:rsidRDefault="00BA54A4" w:rsidP="00376CB2">
      <w:pPr>
        <w:pStyle w:val="Akapitzlist"/>
        <w:numPr>
          <w:ilvl w:val="0"/>
          <w:numId w:val="29"/>
        </w:numPr>
        <w:jc w:val="both"/>
      </w:pPr>
      <w:r>
        <w:t>za nieterminowe usunięcie wskazanych przez Zamawiającego wad lub usterek w przedmiocie umowy w wysokości 1% wynagrodzenia ofertowego brutto za  każdy dzień  opóźnienia liczone  od wartości elementu  zamówienia,  w odniesieniu  do którego nastąpiło  opóźnienie  w usunięciu  wad lub usterek;</w:t>
      </w:r>
    </w:p>
    <w:p w14:paraId="1DA4BF70" w14:textId="460F3045" w:rsidR="00BA54A4" w:rsidRDefault="00BA54A4" w:rsidP="00376CB2">
      <w:pPr>
        <w:pStyle w:val="Akapitzlist"/>
        <w:numPr>
          <w:ilvl w:val="0"/>
          <w:numId w:val="29"/>
        </w:numPr>
        <w:jc w:val="both"/>
      </w:pPr>
      <w:r>
        <w:t>w przypadku odstąpienia od Umowy przez Zamawiającego lub Wykonawcę  z przyczyn  leżących  po stronie Wykonawcy, w wysokości 20% wynagrodzenia brutto, o którym mowa w § 7  ust. 1  niniejszej umowy.</w:t>
      </w:r>
    </w:p>
    <w:p w14:paraId="41E0CE24" w14:textId="6E9C98FB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Zamawiający ma prawo do potrącenia kar umownych  z należności Wykonawcy.</w:t>
      </w:r>
    </w:p>
    <w:p w14:paraId="077D057D" w14:textId="5C8ACDA0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Zamawiający może odstąpić od umowy w przypadku, jeżeli Wykonawca opóźnia się z realizacją przedmiotu umowy tak dalece, że nie jest prawdopodobne, iż zdoła ukończyć go w terminie. Zamawiający w terminie 3 dni  od  powzięcia tych wiadomości  może odstąpić od umowy.</w:t>
      </w:r>
    </w:p>
    <w:p w14:paraId="0A7405DF" w14:textId="05AB40B9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Zamawiający ma prawo do żądania odszkodowania w wysokości pełnej szkody oraz może odstąpić od niniejszej umowy, jeżeli  Wykonawca przekazał,  ujawnił  lub  wykorzystał  tajemnicę przedsiębiorstwa bez jego zgody.</w:t>
      </w:r>
    </w:p>
    <w:p w14:paraId="6B03813E" w14:textId="1B541E95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Zamawiający może niezależnie od zastrzeżonych kar umownych dochodzić odszkodowania przewyższającego kary umowne w zakresie rzeczywistej szkody z żądaniem wynagrodzenia za utraconą dotację lub jej część włącznie.</w:t>
      </w:r>
    </w:p>
    <w:p w14:paraId="1BF8BF38" w14:textId="2412104B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Wykonawca dokona naprawy wadliwego przedmiotu umowy w terminie 14 dni od dnia zgłoszenia usterki lub wymieni przedmiot na nowy.</w:t>
      </w:r>
    </w:p>
    <w:p w14:paraId="32342912" w14:textId="1C395FB0" w:rsidR="00D36E32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Naprawa lub wymiana jest skuteczna  z chwilą pisemnego potwierdzenia  jej  wykonania .</w:t>
      </w:r>
    </w:p>
    <w:p w14:paraId="16187637" w14:textId="60189A9C" w:rsidR="00BA54A4" w:rsidRDefault="00BA54A4" w:rsidP="00376CB2">
      <w:pPr>
        <w:pStyle w:val="Akapitzlist"/>
        <w:numPr>
          <w:ilvl w:val="2"/>
          <w:numId w:val="20"/>
        </w:numPr>
        <w:ind w:left="709" w:hanging="709"/>
        <w:jc w:val="both"/>
      </w:pPr>
      <w:r>
        <w:t>W razie przekroczenia terminu dla usunięcia usterki Zamawiający  ma prawo dokonać  naprawy lub wymiany w drodze wykonania  zastępczego. Całkowity koszt tego wykonania  obciąża Wykonawcę.</w:t>
      </w:r>
    </w:p>
    <w:p w14:paraId="437BCF92" w14:textId="77777777" w:rsidR="00BA54A4" w:rsidRDefault="00BA54A4" w:rsidP="005E53EB">
      <w:pPr>
        <w:jc w:val="both"/>
      </w:pPr>
    </w:p>
    <w:p w14:paraId="7FD6DCFA" w14:textId="77777777" w:rsidR="00BA54A4" w:rsidRPr="00871759" w:rsidRDefault="00BA54A4" w:rsidP="00503D7E">
      <w:pPr>
        <w:jc w:val="center"/>
        <w:rPr>
          <w:b/>
        </w:rPr>
      </w:pPr>
      <w:r w:rsidRPr="00871759">
        <w:rPr>
          <w:b/>
        </w:rPr>
        <w:t>§ 10  (Poufność i bezpieczeństwo informacji)</w:t>
      </w:r>
    </w:p>
    <w:p w14:paraId="70E86F88" w14:textId="77777777" w:rsidR="00722643" w:rsidRDefault="00BA54A4" w:rsidP="00127C11">
      <w:pPr>
        <w:pStyle w:val="Akapitzlist"/>
        <w:numPr>
          <w:ilvl w:val="0"/>
          <w:numId w:val="4"/>
        </w:numPr>
        <w:ind w:left="709" w:hanging="709"/>
        <w:jc w:val="both"/>
      </w:pPr>
      <w:r>
        <w:t xml:space="preserve">Strony zobowiązują się do: </w:t>
      </w:r>
    </w:p>
    <w:p w14:paraId="200BB968" w14:textId="77777777" w:rsidR="00BA54A4" w:rsidRDefault="00BA54A4" w:rsidP="00722643">
      <w:pPr>
        <w:pStyle w:val="Akapitzlist"/>
        <w:numPr>
          <w:ilvl w:val="0"/>
          <w:numId w:val="5"/>
        </w:numPr>
        <w:jc w:val="both"/>
      </w:pPr>
      <w:r>
        <w:t>przestrzegania oraz spełnienia prawnych obowiązków określonych w:</w:t>
      </w:r>
    </w:p>
    <w:p w14:paraId="7CD48E23" w14:textId="77777777" w:rsidR="00BA54A4" w:rsidRDefault="00BA54A4" w:rsidP="00722643">
      <w:pPr>
        <w:pStyle w:val="Akapitzlist"/>
        <w:numPr>
          <w:ilvl w:val="0"/>
          <w:numId w:val="6"/>
        </w:numPr>
        <w:jc w:val="both"/>
      </w:pPr>
      <w:r>
        <w:t xml:space="preserve">rozporządzeniu Parlamentu Europejskiego i Rady (UE) 2016/679 z dnia 27 kwietnia 2016 r. w sprawie ochrony osób fizycznych w związku z przetwarzaniem danych osobowych i w sprawie swobodnego przepływu takich danych oraz uchylenia dyrektywy 95/46/WE </w:t>
      </w:r>
      <w:r>
        <w:lastRenderedPageBreak/>
        <w:t>(ogólne rozporządzenie o ochronie danych) (Dz. Urz. UE L 119, s.1) (dalej RODO), w tym wdrażają odpowiednie środki techniczne i organizacyjne aby przetwarzanie odbywało się zgodnie z RODO i aby móc to wykazać;</w:t>
      </w:r>
    </w:p>
    <w:p w14:paraId="015DE03C" w14:textId="77777777" w:rsidR="00BA54A4" w:rsidRDefault="00BA54A4" w:rsidP="00722643">
      <w:pPr>
        <w:pStyle w:val="Akapitzlist"/>
        <w:numPr>
          <w:ilvl w:val="0"/>
          <w:numId w:val="6"/>
        </w:numPr>
        <w:jc w:val="both"/>
      </w:pPr>
      <w:r>
        <w:t>ustawie z dnia 10 maja 2018 r. o ochronie danych osobowych (Dz. U. z 2019 r. poz. 1781) wraz z aktami wykonawczymi;</w:t>
      </w:r>
    </w:p>
    <w:p w14:paraId="097019AB" w14:textId="77777777" w:rsidR="00BA54A4" w:rsidRDefault="00BA54A4" w:rsidP="00722643">
      <w:pPr>
        <w:pStyle w:val="Akapitzlist"/>
        <w:numPr>
          <w:ilvl w:val="0"/>
          <w:numId w:val="5"/>
        </w:numPr>
        <w:jc w:val="both"/>
      </w:pPr>
      <w:r>
        <w:t>realizacji, wobec osób wyznaczonych do reprezentacji oraz do kontaktu, a także osób, które będą fizycznie realizowały umowę, obowiązku informacyjnego, o którym mowa w art. 13 i 14 RODO. Treść klauzuli informacyjnej Zleceniobiorcy dostępna jest na stronie www.4wsk.pl w zakładce DLA PACJENTA/RODO.</w:t>
      </w:r>
    </w:p>
    <w:p w14:paraId="2C956D9F" w14:textId="77777777" w:rsidR="00BA54A4" w:rsidRDefault="00722643" w:rsidP="00127C11">
      <w:pPr>
        <w:pStyle w:val="Akapitzlist"/>
        <w:numPr>
          <w:ilvl w:val="0"/>
          <w:numId w:val="4"/>
        </w:numPr>
        <w:ind w:left="709" w:hanging="785"/>
        <w:jc w:val="both"/>
      </w:pPr>
      <w:r>
        <w:t>Wykonawca</w:t>
      </w:r>
      <w:r w:rsidR="00BA54A4">
        <w:t xml:space="preserve"> zobowiązuje się do:</w:t>
      </w:r>
    </w:p>
    <w:p w14:paraId="7B9B2A16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>zapewnienia bezpieczeństwa informacji przetwarzanych w związku realizacją Umowy, ochrony udostępnionych mu przez Z</w:t>
      </w:r>
      <w:r w:rsidR="00722643">
        <w:t xml:space="preserve">amawiającego </w:t>
      </w:r>
      <w:r>
        <w:t xml:space="preserve">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14:paraId="0AAA94D4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4D1C4A6D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zachowania w tajemnicy  informacji chronionych, w tym danych osobowych, uzyskanych w związku z wykonywaniem Umowy i przetwarzania ich zgodnie z obowiązującymi przepisami prawa, </w:t>
      </w:r>
    </w:p>
    <w:p w14:paraId="51602764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70D40177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14:paraId="10491FC7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>przesyłania informacji chronionych w tym danych osobowych z wykorzystaniem sieci Internet w formie zaszyfrowanej,</w:t>
      </w:r>
    </w:p>
    <w:p w14:paraId="6054DE59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zachowania w tajemnicy sposobów zabezpieczenia danych osobowych przez </w:t>
      </w:r>
      <w:r w:rsidR="00722643">
        <w:t>Zamawiającego</w:t>
      </w:r>
      <w:r>
        <w:t>,</w:t>
      </w:r>
    </w:p>
    <w:p w14:paraId="32E2D9FE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informowania </w:t>
      </w:r>
      <w:r w:rsidR="00722643">
        <w:t xml:space="preserve">Zamawiającego </w:t>
      </w:r>
      <w:r>
        <w:t>o każdym podejrzeniu naruszenia bezpieczeństwa informacji i/ lub utraty ciągłości działania Szpitala,</w:t>
      </w:r>
    </w:p>
    <w:p w14:paraId="43D1C110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</w:t>
      </w:r>
      <w:r w:rsidR="00722643">
        <w:t>Zamawiającego</w:t>
      </w:r>
      <w:r>
        <w:t>,</w:t>
      </w:r>
    </w:p>
    <w:p w14:paraId="60E849D8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>przekazywania, ujawniania oraz wykorzystywania otrzymanych w związku z Umową informacji, tylko wobec podmiotów uprawnionych na podstawie przepisów obowiązującego prawa i w zakresie określonym Umową,</w:t>
      </w:r>
    </w:p>
    <w:p w14:paraId="4A65C4CD" w14:textId="77777777" w:rsidR="00BA54A4" w:rsidRDefault="00BA54A4" w:rsidP="00722643">
      <w:pPr>
        <w:pStyle w:val="Akapitzlist"/>
        <w:numPr>
          <w:ilvl w:val="0"/>
          <w:numId w:val="7"/>
        </w:numPr>
        <w:jc w:val="both"/>
      </w:pPr>
      <w:r>
        <w:t xml:space="preserve">zachowania w ścisłej tajemnicy (w trakcie jak i po zakończeniu umowy) wszelkich informacji technicznych, technologicznych, prawnych, organizacyjnych, dokumentów i danych osobowych uzyskanych od </w:t>
      </w:r>
      <w:r w:rsidR="00722643">
        <w:t xml:space="preserve">Zamawiającego </w:t>
      </w:r>
      <w:r>
        <w:t>oraz współpracujących z nim osób  w sposób zamierzony czy przypadkowy, w formie ustnej, pisemnej lub elektronicznej w trakcie wykonywania Umowy niezależnie od formy przekazania tych informacji i ich źródła,</w:t>
      </w:r>
    </w:p>
    <w:p w14:paraId="3D3BC470" w14:textId="77777777" w:rsidR="00BA54A4" w:rsidRDefault="00722643" w:rsidP="00722643">
      <w:pPr>
        <w:pStyle w:val="Akapitzlist"/>
        <w:numPr>
          <w:ilvl w:val="0"/>
          <w:numId w:val="7"/>
        </w:numPr>
        <w:jc w:val="both"/>
      </w:pPr>
      <w:r>
        <w:lastRenderedPageBreak/>
        <w:t>Wykonawca</w:t>
      </w:r>
      <w:r w:rsidR="00BA54A4">
        <w:t xml:space="preserve"> oświadcza, że w związku ze zobowiązaniem do zachowania w tajemnicy danych poufnych nie będą one wykorzystywane, ujawniane ani udostępniane bez pisemnej zgody </w:t>
      </w:r>
      <w:r>
        <w:t xml:space="preserve">Zamawiającego </w:t>
      </w:r>
      <w:r w:rsidR="00BA54A4">
        <w:t>w innym celu niż wykonanie Umowy, chyba że konieczność ujawnienia posiadanych informacji wynika  z obowiązujących przepisów prawa lub Umowy.</w:t>
      </w:r>
    </w:p>
    <w:p w14:paraId="38EBDFF8" w14:textId="77777777" w:rsidR="00BA54A4" w:rsidRPr="005C65B3" w:rsidRDefault="00BA54A4" w:rsidP="00503D7E">
      <w:pPr>
        <w:jc w:val="center"/>
        <w:rPr>
          <w:b/>
        </w:rPr>
      </w:pPr>
      <w:r w:rsidRPr="005C65B3">
        <w:rPr>
          <w:b/>
        </w:rPr>
        <w:t>§  11 (POSTANOWIENIA KOŃCOWE)</w:t>
      </w:r>
    </w:p>
    <w:p w14:paraId="4BFBFA6B" w14:textId="2AF02AF0" w:rsidR="00BA54A4" w:rsidRDefault="00BA54A4" w:rsidP="00376CB2">
      <w:pPr>
        <w:pStyle w:val="Akapitzlist"/>
        <w:numPr>
          <w:ilvl w:val="0"/>
          <w:numId w:val="32"/>
        </w:numPr>
        <w:ind w:hanging="720"/>
        <w:jc w:val="both"/>
      </w:pPr>
      <w:r>
        <w:t>Zamawiający dopuszcza możliwość dokonywania zmian w treści umowy jeżeli wystąpi co najmniej jedna z poniżej  wymienionych okoliczności:</w:t>
      </w:r>
    </w:p>
    <w:p w14:paraId="1CC2C619" w14:textId="5AAC11FA" w:rsidR="00BA54A4" w:rsidRDefault="00BA54A4" w:rsidP="00376CB2">
      <w:pPr>
        <w:pStyle w:val="Akapitzlist"/>
        <w:numPr>
          <w:ilvl w:val="0"/>
          <w:numId w:val="37"/>
        </w:numPr>
        <w:jc w:val="both"/>
      </w:pPr>
      <w:r>
        <w:t>jeżeli nastąpi zmiana powszechnie obowiązujących przepisów prawa w zakresie mającym wpływ na realizację przedmiotu zamówienia, a w szczególności w przypadku ustawowej zmiany podatku VAT w takim zakresie aby nie uległa wzrostowi kwota brutto wynagrodzenia Wykonawcy;</w:t>
      </w:r>
    </w:p>
    <w:p w14:paraId="77365DC8" w14:textId="163A8707" w:rsidR="00BA54A4" w:rsidRDefault="00BA54A4" w:rsidP="00376CB2">
      <w:pPr>
        <w:pStyle w:val="Akapitzlist"/>
        <w:numPr>
          <w:ilvl w:val="0"/>
          <w:numId w:val="37"/>
        </w:numPr>
        <w:jc w:val="both"/>
      </w:pPr>
      <w:r>
        <w:t>jeżeli konieczność wprowadzenia zmiany wynikać będzie z okoliczności zewnętrznych, niezależnych od Stron, a wprowadzenie  zmiany  warunkuje  należytą  realizację przedmiotu zamówienia;</w:t>
      </w:r>
    </w:p>
    <w:p w14:paraId="7BB8C467" w14:textId="5E5ADDE6" w:rsidR="00BA54A4" w:rsidRDefault="00BA54A4" w:rsidP="00376CB2">
      <w:pPr>
        <w:pStyle w:val="Akapitzlist"/>
        <w:numPr>
          <w:ilvl w:val="0"/>
          <w:numId w:val="37"/>
        </w:numPr>
        <w:jc w:val="both"/>
      </w:pPr>
      <w:r>
        <w:t>w przypadku zmian technologicznych w stosunku do założeń przyjętych w dokumentacji zamówienia, jeżeli wprowadzenie zmiany jest warunkiem należytej realizacji przedmiotu zamówienia;</w:t>
      </w:r>
    </w:p>
    <w:p w14:paraId="75851ED5" w14:textId="120BE140" w:rsidR="00127C11" w:rsidRDefault="00BA54A4" w:rsidP="00376CB2">
      <w:pPr>
        <w:pStyle w:val="Akapitzlist"/>
        <w:numPr>
          <w:ilvl w:val="0"/>
          <w:numId w:val="37"/>
        </w:numPr>
        <w:jc w:val="both"/>
      </w:pPr>
      <w:r>
        <w:t>zaistnieje omyłka pisarska lub rachunkowa, inne omyłki polegające na niezgodności umowy ze specyfikacją istotnych warunków zamówienia, niepowodujące istotnych zmian w treści  umowy możliwa jest   korzystna   dla  Zamawiającego zmiana  terminu</w:t>
      </w:r>
      <w:r>
        <w:tab/>
        <w:t>sposobu  płatności  za realizację przedmiotu  zamówienia;</w:t>
      </w:r>
    </w:p>
    <w:p w14:paraId="0EFCD5A1" w14:textId="6CCD0DCB" w:rsidR="00BA54A4" w:rsidRDefault="00BA54A4" w:rsidP="00376CB2">
      <w:pPr>
        <w:pStyle w:val="Akapitzlist"/>
        <w:numPr>
          <w:ilvl w:val="0"/>
          <w:numId w:val="37"/>
        </w:numPr>
        <w:jc w:val="both"/>
      </w:pPr>
      <w:r>
        <w:t>nastąpiła  zmiana danych Wykonawcy  lub Zamawiającego;</w:t>
      </w:r>
    </w:p>
    <w:p w14:paraId="4B1851D4" w14:textId="45ADF287" w:rsidR="00127C11" w:rsidRDefault="00BA54A4" w:rsidP="00376CB2">
      <w:pPr>
        <w:pStyle w:val="Akapitzlist"/>
        <w:numPr>
          <w:ilvl w:val="0"/>
          <w:numId w:val="32"/>
        </w:numPr>
        <w:ind w:left="709" w:hanging="709"/>
        <w:jc w:val="both"/>
      </w:pPr>
      <w:r>
        <w:t>W sprawach nieuregulowanych w niniejszej umowie zastosowanie  mają przepisy prawa powszechnego.</w:t>
      </w:r>
    </w:p>
    <w:p w14:paraId="73681A78" w14:textId="72806111" w:rsidR="00127C11" w:rsidRDefault="00BA54A4" w:rsidP="00376CB2">
      <w:pPr>
        <w:pStyle w:val="Akapitzlist"/>
        <w:numPr>
          <w:ilvl w:val="0"/>
          <w:numId w:val="32"/>
        </w:numPr>
        <w:ind w:left="709" w:hanging="709"/>
        <w:jc w:val="both"/>
      </w:pPr>
      <w:r>
        <w:t xml:space="preserve">Wszelkie spory wynikające z niniejszej umowy rozstrzygać będzie sąd powszechny właściwy ze względu na siedzibę </w:t>
      </w:r>
      <w:r w:rsidR="00D36E32">
        <w:t>Z</w:t>
      </w:r>
      <w:r>
        <w:t>amawiającego.</w:t>
      </w:r>
    </w:p>
    <w:p w14:paraId="6A021ADC" w14:textId="4CE6B4EB" w:rsidR="00127C11" w:rsidRDefault="00BA54A4" w:rsidP="00376CB2">
      <w:pPr>
        <w:pStyle w:val="Akapitzlist"/>
        <w:numPr>
          <w:ilvl w:val="0"/>
          <w:numId w:val="32"/>
        </w:numPr>
        <w:ind w:left="709" w:hanging="709"/>
        <w:jc w:val="both"/>
      </w:pPr>
      <w:r>
        <w:t>Wszelkie  zmiany niniejszej umowy wymagają formy pisemnej aneksu pod  rygorem nieważności.</w:t>
      </w:r>
    </w:p>
    <w:p w14:paraId="6DCD475B" w14:textId="49B76FBD" w:rsidR="00BA54A4" w:rsidRDefault="00BA54A4" w:rsidP="00376CB2">
      <w:pPr>
        <w:pStyle w:val="Akapitzlist"/>
        <w:numPr>
          <w:ilvl w:val="0"/>
          <w:numId w:val="32"/>
        </w:numPr>
        <w:ind w:left="709" w:hanging="709"/>
        <w:jc w:val="both"/>
      </w:pPr>
      <w:r>
        <w:t>Umowa została sporządzona w 2 jednobrzmiących egzemplarzach po jednym dla Wykonawcy</w:t>
      </w:r>
      <w:r w:rsidR="004F6124">
        <w:t xml:space="preserve"> </w:t>
      </w:r>
      <w:r>
        <w:t>i Zamawiającego</w:t>
      </w:r>
    </w:p>
    <w:p w14:paraId="77375B4D" w14:textId="77777777" w:rsidR="00BA54A4" w:rsidRDefault="00BA54A4" w:rsidP="00BA54A4"/>
    <w:p w14:paraId="21B692E2" w14:textId="77777777" w:rsidR="00BA54A4" w:rsidRDefault="00BA54A4" w:rsidP="00BA54A4"/>
    <w:p w14:paraId="742DAFF4" w14:textId="77777777" w:rsidR="00BA54A4" w:rsidRDefault="00BA54A4" w:rsidP="00BA54A4"/>
    <w:p w14:paraId="17C42B43" w14:textId="77777777" w:rsidR="005C4923" w:rsidRDefault="00BA54A4" w:rsidP="00BA54A4">
      <w:pPr>
        <w:rPr>
          <w:b/>
        </w:rPr>
      </w:pPr>
      <w:r w:rsidRPr="005C65B3">
        <w:rPr>
          <w:b/>
        </w:rPr>
        <w:t>WYKONAWCA</w:t>
      </w:r>
      <w:r w:rsidRPr="005C65B3">
        <w:rPr>
          <w:b/>
        </w:rPr>
        <w:tab/>
      </w:r>
      <w:r w:rsidR="005C65B3">
        <w:rPr>
          <w:b/>
        </w:rPr>
        <w:t xml:space="preserve">                                                                                              </w:t>
      </w:r>
      <w:r w:rsidRPr="005C65B3">
        <w:rPr>
          <w:b/>
        </w:rPr>
        <w:t>ZAMAWIAJĄCY</w:t>
      </w:r>
    </w:p>
    <w:p w14:paraId="5BBC7A7C" w14:textId="77777777" w:rsidR="006355F4" w:rsidRDefault="006355F4" w:rsidP="00BA54A4">
      <w:pPr>
        <w:rPr>
          <w:b/>
        </w:rPr>
      </w:pPr>
    </w:p>
    <w:p w14:paraId="68B3DC62" w14:textId="77777777" w:rsidR="006355F4" w:rsidRDefault="006355F4" w:rsidP="00BA54A4">
      <w:pPr>
        <w:rPr>
          <w:b/>
        </w:rPr>
      </w:pPr>
    </w:p>
    <w:p w14:paraId="571A86AC" w14:textId="77777777" w:rsidR="006355F4" w:rsidRDefault="006355F4" w:rsidP="00BA54A4">
      <w:pPr>
        <w:rPr>
          <w:b/>
        </w:rPr>
      </w:pPr>
    </w:p>
    <w:p w14:paraId="2FAD63FB" w14:textId="77777777" w:rsidR="006355F4" w:rsidRDefault="006355F4" w:rsidP="00BA54A4">
      <w:pPr>
        <w:rPr>
          <w:b/>
        </w:rPr>
      </w:pPr>
    </w:p>
    <w:p w14:paraId="29E15273" w14:textId="77777777" w:rsidR="002B49E3" w:rsidRDefault="002B49E3" w:rsidP="006355F4">
      <w:pPr>
        <w:pStyle w:val="Nagwek1"/>
        <w:jc w:val="right"/>
        <w:rPr>
          <w:rFonts w:asciiTheme="minorHAnsi" w:hAnsiTheme="minorHAnsi"/>
          <w:sz w:val="24"/>
          <w:szCs w:val="16"/>
        </w:rPr>
      </w:pPr>
    </w:p>
    <w:p w14:paraId="4424DD72" w14:textId="77777777" w:rsidR="006355F4" w:rsidRPr="00215C50" w:rsidRDefault="006355F4" w:rsidP="006355F4">
      <w:pPr>
        <w:pStyle w:val="Nagwek1"/>
        <w:jc w:val="right"/>
        <w:rPr>
          <w:rFonts w:asciiTheme="minorHAnsi" w:hAnsiTheme="minorHAnsi"/>
          <w:sz w:val="24"/>
          <w:szCs w:val="16"/>
        </w:rPr>
      </w:pPr>
      <w:r>
        <w:rPr>
          <w:rFonts w:asciiTheme="minorHAnsi" w:hAnsiTheme="minorHAnsi"/>
          <w:sz w:val="24"/>
          <w:szCs w:val="16"/>
        </w:rPr>
        <w:t>Załącznik nr 2</w:t>
      </w:r>
      <w:r w:rsidRPr="00215C50">
        <w:rPr>
          <w:rFonts w:asciiTheme="minorHAnsi" w:hAnsiTheme="minorHAnsi"/>
          <w:sz w:val="24"/>
          <w:szCs w:val="16"/>
        </w:rPr>
        <w:t xml:space="preserve"> do zapytania ofertowego</w:t>
      </w:r>
    </w:p>
    <w:p w14:paraId="555025D2" w14:textId="77777777" w:rsidR="006355F4" w:rsidRDefault="006355F4" w:rsidP="006355F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ab/>
      </w:r>
    </w:p>
    <w:p w14:paraId="7EC7C719" w14:textId="77777777" w:rsidR="006355F4" w:rsidRDefault="006355F4" w:rsidP="006355F4">
      <w:pPr>
        <w:spacing w:after="0"/>
        <w:rPr>
          <w:b/>
          <w:bCs/>
          <w:sz w:val="24"/>
          <w:szCs w:val="24"/>
          <w:u w:val="single"/>
        </w:rPr>
      </w:pPr>
      <w:bookmarkStart w:id="0" w:name="_Hlk109630758"/>
    </w:p>
    <w:p w14:paraId="512DF3CE" w14:textId="77777777" w:rsidR="006355F4" w:rsidRDefault="006355F4" w:rsidP="006355F4">
      <w:pPr>
        <w:spacing w:after="0"/>
        <w:jc w:val="center"/>
        <w:rPr>
          <w:b/>
          <w:bCs/>
          <w:sz w:val="24"/>
          <w:szCs w:val="24"/>
          <w:u w:val="single"/>
        </w:rPr>
      </w:pPr>
    </w:p>
    <w:p w14:paraId="6AEF0B10" w14:textId="77777777" w:rsidR="006355F4" w:rsidRPr="006D3009" w:rsidRDefault="006355F4" w:rsidP="006355F4">
      <w:pPr>
        <w:spacing w:after="0"/>
        <w:jc w:val="center"/>
        <w:rPr>
          <w:sz w:val="24"/>
          <w:szCs w:val="24"/>
        </w:rPr>
      </w:pPr>
      <w:r w:rsidRPr="009D145F">
        <w:rPr>
          <w:b/>
          <w:bCs/>
          <w:sz w:val="24"/>
          <w:szCs w:val="24"/>
          <w:u w:val="single"/>
        </w:rPr>
        <w:t xml:space="preserve">OPIS PRZEDMIOTU ZAMÓWIENIA - </w:t>
      </w:r>
      <w:bookmarkEnd w:id="0"/>
    </w:p>
    <w:p w14:paraId="6F884DDC" w14:textId="77777777" w:rsidR="006355F4" w:rsidRPr="002C4276" w:rsidRDefault="006355F4" w:rsidP="006355F4">
      <w:pPr>
        <w:spacing w:after="0"/>
        <w:rPr>
          <w:rFonts w:cstheme="minorHAnsi"/>
          <w:b/>
          <w:bCs/>
          <w:sz w:val="24"/>
          <w:szCs w:val="24"/>
        </w:rPr>
      </w:pPr>
    </w:p>
    <w:p w14:paraId="5B1FE43C" w14:textId="534B5F68" w:rsidR="006355F4" w:rsidRDefault="006355F4" w:rsidP="006355F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44CEB">
        <w:rPr>
          <w:rFonts w:ascii="Calibri" w:hAnsi="Calibri" w:cs="Calibri"/>
          <w:b/>
          <w:bCs/>
          <w:sz w:val="28"/>
          <w:szCs w:val="28"/>
        </w:rPr>
        <w:t>Wykonanie</w:t>
      </w:r>
      <w:r>
        <w:rPr>
          <w:rFonts w:ascii="Calibri" w:hAnsi="Calibri" w:cs="Calibri"/>
          <w:b/>
          <w:bCs/>
          <w:sz w:val="28"/>
          <w:szCs w:val="28"/>
        </w:rPr>
        <w:t xml:space="preserve">, dostawa i instalacja  </w:t>
      </w:r>
      <w:ins w:id="1" w:author="Krzysztof Olszewski" w:date="2026-01-26T11:18:00Z">
        <w:r w:rsidR="00467D8C">
          <w:rPr>
            <w:rFonts w:ascii="Calibri" w:hAnsi="Calibri" w:cs="Calibri"/>
            <w:b/>
            <w:bCs/>
            <w:sz w:val="28"/>
            <w:szCs w:val="28"/>
          </w:rPr>
          <w:t xml:space="preserve">2 </w:t>
        </w:r>
      </w:ins>
      <w:r>
        <w:rPr>
          <w:rFonts w:ascii="Calibri" w:hAnsi="Calibri" w:cs="Calibri"/>
          <w:b/>
          <w:bCs/>
          <w:sz w:val="28"/>
          <w:szCs w:val="28"/>
        </w:rPr>
        <w:t>Tablic</w:t>
      </w:r>
      <w:del w:id="2" w:author="Krzysztof Olszewski" w:date="2026-01-26T11:19:00Z">
        <w:r w:rsidDel="00467D8C">
          <w:rPr>
            <w:rFonts w:ascii="Calibri" w:hAnsi="Calibri" w:cs="Calibri"/>
            <w:b/>
            <w:bCs/>
            <w:sz w:val="28"/>
            <w:szCs w:val="28"/>
          </w:rPr>
          <w:delText>y</w:delText>
        </w:r>
      </w:del>
      <w:r>
        <w:rPr>
          <w:rFonts w:ascii="Calibri" w:hAnsi="Calibri" w:cs="Calibri"/>
          <w:b/>
          <w:bCs/>
          <w:sz w:val="28"/>
          <w:szCs w:val="28"/>
        </w:rPr>
        <w:t xml:space="preserve"> Informacyjn</w:t>
      </w:r>
      <w:ins w:id="3" w:author="Krzysztof Olszewski" w:date="2026-01-26T11:19:00Z">
        <w:r w:rsidR="00467D8C">
          <w:rPr>
            <w:rFonts w:ascii="Calibri" w:hAnsi="Calibri" w:cs="Calibri"/>
            <w:b/>
            <w:bCs/>
            <w:sz w:val="28"/>
            <w:szCs w:val="28"/>
          </w:rPr>
          <w:t>ych</w:t>
        </w:r>
      </w:ins>
      <w:del w:id="4" w:author="Krzysztof Olszewski" w:date="2026-01-26T11:19:00Z">
        <w:r w:rsidDel="00467D8C">
          <w:rPr>
            <w:rFonts w:ascii="Calibri" w:hAnsi="Calibri" w:cs="Calibri"/>
            <w:b/>
            <w:bCs/>
            <w:sz w:val="28"/>
            <w:szCs w:val="28"/>
          </w:rPr>
          <w:delText>ej</w:delText>
        </w:r>
      </w:del>
      <w:r>
        <w:rPr>
          <w:rFonts w:ascii="Calibri" w:hAnsi="Calibri" w:cs="Calibri"/>
          <w:b/>
          <w:bCs/>
          <w:sz w:val="28"/>
          <w:szCs w:val="28"/>
        </w:rPr>
        <w:t xml:space="preserve"> zgodnie z dostarczonymi wytycznymi</w:t>
      </w:r>
    </w:p>
    <w:p w14:paraId="7183C09D" w14:textId="77777777" w:rsidR="006355F4" w:rsidRPr="007F4058" w:rsidRDefault="006355F4" w:rsidP="006355F4">
      <w:pPr>
        <w:ind w:firstLine="360"/>
        <w:jc w:val="both"/>
        <w:rPr>
          <w:sz w:val="24"/>
          <w:szCs w:val="16"/>
          <w:u w:val="single"/>
        </w:rPr>
      </w:pPr>
      <w:r w:rsidRPr="007F4058">
        <w:rPr>
          <w:sz w:val="24"/>
          <w:szCs w:val="16"/>
          <w:u w:val="single"/>
        </w:rPr>
        <w:t xml:space="preserve">Szczegółowy przedmiot zamówienia obejmuje: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514"/>
        <w:gridCol w:w="2935"/>
        <w:gridCol w:w="2615"/>
        <w:gridCol w:w="1638"/>
      </w:tblGrid>
      <w:tr w:rsidR="006355F4" w14:paraId="68895D1D" w14:textId="77777777" w:rsidTr="00781279">
        <w:tc>
          <w:tcPr>
            <w:tcW w:w="1514" w:type="dxa"/>
          </w:tcPr>
          <w:p w14:paraId="668139AC" w14:textId="77777777" w:rsidR="006355F4" w:rsidRPr="006A60EB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P</w:t>
            </w:r>
            <w:r>
              <w:rPr>
                <w:b/>
                <w:sz w:val="24"/>
                <w:szCs w:val="16"/>
              </w:rPr>
              <w:t>ozycja</w:t>
            </w:r>
          </w:p>
        </w:tc>
        <w:tc>
          <w:tcPr>
            <w:tcW w:w="3366" w:type="dxa"/>
          </w:tcPr>
          <w:p w14:paraId="068E7865" w14:textId="77777777" w:rsidR="006355F4" w:rsidRPr="006A60EB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Specyfikacja</w:t>
            </w:r>
          </w:p>
        </w:tc>
        <w:tc>
          <w:tcPr>
            <w:tcW w:w="3077" w:type="dxa"/>
          </w:tcPr>
          <w:p w14:paraId="22AD664D" w14:textId="77777777" w:rsidR="006355F4" w:rsidRPr="006A60EB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Przedmiot</w:t>
            </w:r>
          </w:p>
        </w:tc>
        <w:tc>
          <w:tcPr>
            <w:tcW w:w="2021" w:type="dxa"/>
          </w:tcPr>
          <w:p w14:paraId="713A66DF" w14:textId="77777777" w:rsidR="006355F4" w:rsidRPr="006A60EB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6A60EB">
              <w:rPr>
                <w:b/>
                <w:sz w:val="24"/>
                <w:szCs w:val="16"/>
              </w:rPr>
              <w:t>Liczba sztuk</w:t>
            </w:r>
          </w:p>
        </w:tc>
      </w:tr>
      <w:tr w:rsidR="006355F4" w14:paraId="4D7C59F0" w14:textId="77777777" w:rsidTr="00781279">
        <w:trPr>
          <w:trHeight w:val="960"/>
        </w:trPr>
        <w:tc>
          <w:tcPr>
            <w:tcW w:w="1514" w:type="dxa"/>
          </w:tcPr>
          <w:p w14:paraId="78C61525" w14:textId="77777777" w:rsidR="006355F4" w:rsidRDefault="006355F4" w:rsidP="00781279">
            <w:pPr>
              <w:jc w:val="center"/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1</w:t>
            </w:r>
          </w:p>
        </w:tc>
        <w:tc>
          <w:tcPr>
            <w:tcW w:w="3366" w:type="dxa"/>
          </w:tcPr>
          <w:p w14:paraId="6226370F" w14:textId="77777777" w:rsidR="006355F4" w:rsidRPr="00011C85" w:rsidRDefault="006355F4" w:rsidP="00781279">
            <w:pPr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 xml:space="preserve">Rozmiar 240cm x 120 cm. Zamontowana na zewnątrz w miejscu wskazanym przez zamawiającego. </w:t>
            </w:r>
            <w:r w:rsidRPr="00011C85">
              <w:rPr>
                <w:rFonts w:ascii="Times New Roman" w:hAnsi="Times New Roman" w:cs="Times New Roman"/>
                <w:sz w:val="24"/>
                <w:u w:val="single"/>
              </w:rPr>
              <w:t>Wolnostojąca.</w:t>
            </w:r>
            <w:r w:rsidRPr="00011C85">
              <w:rPr>
                <w:rFonts w:ascii="Times New Roman" w:hAnsi="Times New Roman" w:cs="Times New Roman"/>
                <w:sz w:val="24"/>
              </w:rPr>
              <w:br/>
            </w:r>
            <w:r w:rsidRPr="00011C85">
              <w:rPr>
                <w:rFonts w:ascii="Times New Roman" w:hAnsi="Times New Roman" w:cs="Times New Roman"/>
                <w:color w:val="343536"/>
                <w:sz w:val="24"/>
                <w:szCs w:val="21"/>
                <w:u w:val="single"/>
              </w:rPr>
              <w:t>Wykonana z wysokiej jakości materiałów</w:t>
            </w:r>
            <w:r w:rsidRPr="00011C85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. Rozmiar czcionki, kolor układ- DOKŁADNIE WEDŁUG ZAŁĄCZONYCH WYTYCZNYCH.</w:t>
            </w:r>
          </w:p>
        </w:tc>
        <w:tc>
          <w:tcPr>
            <w:tcW w:w="3077" w:type="dxa"/>
          </w:tcPr>
          <w:p w14:paraId="6F1B15C9" w14:textId="77777777" w:rsidR="006355F4" w:rsidRPr="00011C85" w:rsidRDefault="006355F4" w:rsidP="007812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D1FA9F7" w14:textId="77777777" w:rsidR="006355F4" w:rsidRPr="00011C85" w:rsidRDefault="006355F4" w:rsidP="00781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 xml:space="preserve">Wykonanie, dostawa </w:t>
            </w:r>
            <w:r w:rsidRPr="00011C85">
              <w:rPr>
                <w:rFonts w:ascii="Times New Roman" w:hAnsi="Times New Roman" w:cs="Times New Roman"/>
                <w:sz w:val="24"/>
              </w:rPr>
              <w:br/>
              <w:t>i instalacja  Tablicy Informacyjnej zgodnie z dostarczonymi wytycznymi</w:t>
            </w:r>
          </w:p>
          <w:p w14:paraId="42C862F0" w14:textId="77777777" w:rsidR="006355F4" w:rsidRPr="00011C85" w:rsidRDefault="006355F4" w:rsidP="007812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5" w:name="_GoBack"/>
            <w:bookmarkEnd w:id="5"/>
          </w:p>
        </w:tc>
        <w:tc>
          <w:tcPr>
            <w:tcW w:w="2021" w:type="dxa"/>
          </w:tcPr>
          <w:p w14:paraId="1C8874EB" w14:textId="77777777" w:rsidR="006355F4" w:rsidRPr="00011C85" w:rsidRDefault="006355F4" w:rsidP="007812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39FA2C25" w14:textId="77777777" w:rsidR="006355F4" w:rsidRPr="00011C85" w:rsidRDefault="006355F4" w:rsidP="007812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1C8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6355F4" w14:paraId="46128D1F" w14:textId="77777777" w:rsidTr="00781279">
        <w:trPr>
          <w:trHeight w:val="1274"/>
        </w:trPr>
        <w:tc>
          <w:tcPr>
            <w:tcW w:w="9978" w:type="dxa"/>
            <w:gridSpan w:val="4"/>
            <w:tcBorders>
              <w:left w:val="nil"/>
              <w:right w:val="nil"/>
            </w:tcBorders>
          </w:tcPr>
          <w:p w14:paraId="36932581" w14:textId="77777777" w:rsidR="006355F4" w:rsidRDefault="006355F4" w:rsidP="007812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5F4" w14:paraId="51D0BA84" w14:textId="77777777" w:rsidTr="00781279">
        <w:trPr>
          <w:trHeight w:val="150"/>
        </w:trPr>
        <w:tc>
          <w:tcPr>
            <w:tcW w:w="1514" w:type="dxa"/>
          </w:tcPr>
          <w:p w14:paraId="50BCAE22" w14:textId="77777777" w:rsidR="006355F4" w:rsidRDefault="006355F4" w:rsidP="00781279">
            <w:pPr>
              <w:jc w:val="center"/>
              <w:rPr>
                <w:b/>
                <w:sz w:val="24"/>
                <w:szCs w:val="16"/>
              </w:rPr>
            </w:pPr>
          </w:p>
          <w:p w14:paraId="71714051" w14:textId="77777777" w:rsidR="006355F4" w:rsidRPr="004C1386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Zamawiający</w:t>
            </w:r>
          </w:p>
        </w:tc>
        <w:tc>
          <w:tcPr>
            <w:tcW w:w="8464" w:type="dxa"/>
            <w:gridSpan w:val="3"/>
          </w:tcPr>
          <w:p w14:paraId="20BD47D5" w14:textId="77777777" w:rsidR="006355F4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  <w:p w14:paraId="18797925" w14:textId="77777777" w:rsidR="006355F4" w:rsidRPr="004C1386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4C1386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 xml:space="preserve">4 Wojskowy Szpital Kliniczny z Polikliniką </w:t>
            </w:r>
          </w:p>
          <w:p w14:paraId="07292DDA" w14:textId="77777777" w:rsidR="006355F4" w:rsidRPr="004C1386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4C1386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Samodzielny Publiczny Zakład Opieki Zdrowotnej we Wrocławiu</w:t>
            </w:r>
          </w:p>
        </w:tc>
      </w:tr>
      <w:tr w:rsidR="006355F4" w14:paraId="4D006E4A" w14:textId="77777777" w:rsidTr="00781279">
        <w:trPr>
          <w:trHeight w:val="900"/>
        </w:trPr>
        <w:tc>
          <w:tcPr>
            <w:tcW w:w="1514" w:type="dxa"/>
          </w:tcPr>
          <w:p w14:paraId="4F904E3E" w14:textId="77777777" w:rsidR="006355F4" w:rsidRPr="004C1386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Tytuł</w:t>
            </w:r>
            <w:r>
              <w:rPr>
                <w:b/>
                <w:sz w:val="24"/>
                <w:szCs w:val="16"/>
              </w:rPr>
              <w:t xml:space="preserve">y </w:t>
            </w:r>
            <w:r w:rsidRPr="004C1386">
              <w:rPr>
                <w:b/>
                <w:sz w:val="24"/>
                <w:szCs w:val="16"/>
              </w:rPr>
              <w:t>projekt</w:t>
            </w:r>
            <w:r>
              <w:rPr>
                <w:b/>
                <w:sz w:val="24"/>
                <w:szCs w:val="16"/>
              </w:rPr>
              <w:t>u 1</w:t>
            </w:r>
          </w:p>
        </w:tc>
        <w:tc>
          <w:tcPr>
            <w:tcW w:w="8464" w:type="dxa"/>
            <w:gridSpan w:val="3"/>
          </w:tcPr>
          <w:p w14:paraId="6E1676C3" w14:textId="77777777" w:rsidR="006355F4" w:rsidRDefault="006355F4" w:rsidP="00781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„</w:t>
            </w:r>
            <w:r w:rsidRPr="009C1EA4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Zwiększenie dostępności do świadczeń kardiologicznych w 4 Wojskowym Szpitalu Klinicznym z Polikliniką SPZOZ we Wrocławiu poprzez rozwój i modernizację infrastruktury oraz zakup sprzętu medycznego</w:t>
            </w:r>
            <w:r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”</w:t>
            </w:r>
          </w:p>
          <w:p w14:paraId="6ED719AA" w14:textId="77777777" w:rsidR="006355F4" w:rsidRPr="004C1386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</w:tc>
      </w:tr>
      <w:tr w:rsidR="006355F4" w14:paraId="6987DAE8" w14:textId="77777777" w:rsidTr="00781279">
        <w:trPr>
          <w:trHeight w:val="1300"/>
        </w:trPr>
        <w:tc>
          <w:tcPr>
            <w:tcW w:w="1514" w:type="dxa"/>
          </w:tcPr>
          <w:p w14:paraId="2493FD81" w14:textId="77777777" w:rsidR="006355F4" w:rsidRPr="004C1386" w:rsidRDefault="006355F4" w:rsidP="00781279">
            <w:pPr>
              <w:jc w:val="center"/>
              <w:rPr>
                <w:b/>
                <w:sz w:val="24"/>
                <w:szCs w:val="16"/>
              </w:rPr>
            </w:pPr>
            <w:r w:rsidRPr="004C1386">
              <w:rPr>
                <w:b/>
                <w:sz w:val="24"/>
                <w:szCs w:val="16"/>
              </w:rPr>
              <w:t>Tytuł</w:t>
            </w:r>
            <w:r>
              <w:rPr>
                <w:b/>
                <w:sz w:val="24"/>
                <w:szCs w:val="16"/>
              </w:rPr>
              <w:t xml:space="preserve">y </w:t>
            </w:r>
            <w:r w:rsidRPr="004C1386">
              <w:rPr>
                <w:b/>
                <w:sz w:val="24"/>
                <w:szCs w:val="16"/>
              </w:rPr>
              <w:t>projekt</w:t>
            </w:r>
            <w:r>
              <w:rPr>
                <w:b/>
                <w:sz w:val="24"/>
                <w:szCs w:val="16"/>
              </w:rPr>
              <w:t>u 2</w:t>
            </w:r>
          </w:p>
        </w:tc>
        <w:tc>
          <w:tcPr>
            <w:tcW w:w="8464" w:type="dxa"/>
            <w:gridSpan w:val="3"/>
          </w:tcPr>
          <w:p w14:paraId="5C70F190" w14:textId="77777777" w:rsidR="006355F4" w:rsidRPr="00755B89" w:rsidRDefault="006355F4" w:rsidP="00781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755B89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„Rozwój infrastruktury i kompetencji cyfrowych w 4 Wojskowym Szpitalu Klinicznym z Polikliniką SP ZOZ we</w:t>
            </w:r>
          </w:p>
          <w:p w14:paraId="73F007E3" w14:textId="77777777" w:rsidR="006355F4" w:rsidRPr="00867694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  <w:r w:rsidRPr="00755B89">
              <w:rPr>
                <w:rFonts w:ascii="Times New Roman" w:hAnsi="Times New Roman" w:cs="Times New Roman"/>
                <w:color w:val="343536"/>
                <w:sz w:val="24"/>
                <w:szCs w:val="21"/>
              </w:rPr>
              <w:t>Wrocławiu”</w:t>
            </w:r>
          </w:p>
          <w:p w14:paraId="5A6B82DA" w14:textId="77777777" w:rsidR="006355F4" w:rsidRDefault="006355F4" w:rsidP="00781279">
            <w:pPr>
              <w:rPr>
                <w:rFonts w:ascii="Times New Roman" w:hAnsi="Times New Roman" w:cs="Times New Roman"/>
                <w:color w:val="343536"/>
                <w:sz w:val="24"/>
                <w:szCs w:val="21"/>
              </w:rPr>
            </w:pPr>
          </w:p>
        </w:tc>
      </w:tr>
    </w:tbl>
    <w:p w14:paraId="1BE5DDD6" w14:textId="77777777" w:rsidR="006355F4" w:rsidRPr="001F5B10" w:rsidRDefault="006355F4" w:rsidP="006355F4">
      <w:pPr>
        <w:rPr>
          <w:sz w:val="24"/>
          <w:szCs w:val="16"/>
        </w:rPr>
      </w:pPr>
    </w:p>
    <w:p w14:paraId="5C7C0F44" w14:textId="77777777" w:rsidR="006355F4" w:rsidRPr="005C65B3" w:rsidRDefault="006355F4" w:rsidP="00BA54A4">
      <w:pPr>
        <w:rPr>
          <w:b/>
        </w:rPr>
      </w:pPr>
    </w:p>
    <w:sectPr w:rsidR="006355F4" w:rsidRPr="005C65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B07F8" w14:textId="77777777" w:rsidR="0072134B" w:rsidRDefault="0072134B" w:rsidP="00203AC1">
      <w:pPr>
        <w:spacing w:after="0" w:line="240" w:lineRule="auto"/>
      </w:pPr>
      <w:r>
        <w:separator/>
      </w:r>
    </w:p>
  </w:endnote>
  <w:endnote w:type="continuationSeparator" w:id="0">
    <w:p w14:paraId="0B213CC0" w14:textId="77777777" w:rsidR="0072134B" w:rsidRDefault="0072134B" w:rsidP="0020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6221651"/>
      <w:docPartObj>
        <w:docPartGallery w:val="Page Numbers (Bottom of Page)"/>
        <w:docPartUnique/>
      </w:docPartObj>
    </w:sdtPr>
    <w:sdtEndPr/>
    <w:sdtContent>
      <w:p w14:paraId="255DFEF3" w14:textId="77777777" w:rsidR="003935E0" w:rsidRDefault="003935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C11">
          <w:rPr>
            <w:noProof/>
          </w:rPr>
          <w:t>8</w:t>
        </w:r>
        <w:r>
          <w:fldChar w:fldCharType="end"/>
        </w:r>
      </w:p>
    </w:sdtContent>
  </w:sdt>
  <w:p w14:paraId="220A73A4" w14:textId="77777777" w:rsidR="003935E0" w:rsidRDefault="00393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FC4E" w14:textId="77777777" w:rsidR="0072134B" w:rsidRDefault="0072134B" w:rsidP="00203AC1">
      <w:pPr>
        <w:spacing w:after="0" w:line="240" w:lineRule="auto"/>
      </w:pPr>
      <w:r>
        <w:separator/>
      </w:r>
    </w:p>
  </w:footnote>
  <w:footnote w:type="continuationSeparator" w:id="0">
    <w:p w14:paraId="03EA4051" w14:textId="77777777" w:rsidR="0072134B" w:rsidRDefault="0072134B" w:rsidP="00203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B4F02" w14:textId="77777777" w:rsidR="00203AC1" w:rsidRDefault="00203AC1">
    <w:pPr>
      <w:pStyle w:val="Nagwek"/>
    </w:pPr>
    <w:r w:rsidRPr="00203AC1">
      <w:rPr>
        <w:noProof/>
        <w:lang w:eastAsia="pl-PL"/>
      </w:rPr>
      <w:drawing>
        <wp:inline distT="0" distB="0" distL="0" distR="0" wp14:anchorId="1D95615C" wp14:editId="06C4C07F">
          <wp:extent cx="5760720" cy="571193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1A8E"/>
    <w:multiLevelType w:val="hybridMultilevel"/>
    <w:tmpl w:val="DE9CA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31833"/>
    <w:multiLevelType w:val="hybridMultilevel"/>
    <w:tmpl w:val="0360F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D5509"/>
    <w:multiLevelType w:val="hybridMultilevel"/>
    <w:tmpl w:val="F80209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8156D4"/>
    <w:multiLevelType w:val="hybridMultilevel"/>
    <w:tmpl w:val="70305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81E57"/>
    <w:multiLevelType w:val="hybridMultilevel"/>
    <w:tmpl w:val="2CE26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50878"/>
    <w:multiLevelType w:val="hybridMultilevel"/>
    <w:tmpl w:val="3DD0C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32FD6"/>
    <w:multiLevelType w:val="hybridMultilevel"/>
    <w:tmpl w:val="2FDA4CDC"/>
    <w:lvl w:ilvl="0" w:tplc="FFF4BDF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6F6A"/>
    <w:multiLevelType w:val="hybridMultilevel"/>
    <w:tmpl w:val="0284D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80D56"/>
    <w:multiLevelType w:val="hybridMultilevel"/>
    <w:tmpl w:val="FC2A5A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495B13"/>
    <w:multiLevelType w:val="hybridMultilevel"/>
    <w:tmpl w:val="867E0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F7E"/>
    <w:multiLevelType w:val="hybridMultilevel"/>
    <w:tmpl w:val="1A3E1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F7808"/>
    <w:multiLevelType w:val="hybridMultilevel"/>
    <w:tmpl w:val="9DE291EA"/>
    <w:lvl w:ilvl="0" w:tplc="8C32C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78DD"/>
    <w:multiLevelType w:val="hybridMultilevel"/>
    <w:tmpl w:val="5FF8320C"/>
    <w:lvl w:ilvl="0" w:tplc="7A801D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A54BE"/>
    <w:multiLevelType w:val="hybridMultilevel"/>
    <w:tmpl w:val="ADC61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B5E9C7E">
      <w:start w:val="1"/>
      <w:numFmt w:val="decimal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F3574"/>
    <w:multiLevelType w:val="hybridMultilevel"/>
    <w:tmpl w:val="A68CE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1DAF"/>
    <w:multiLevelType w:val="hybridMultilevel"/>
    <w:tmpl w:val="FDEC0668"/>
    <w:lvl w:ilvl="0" w:tplc="04150011">
      <w:start w:val="1"/>
      <w:numFmt w:val="decimal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 w15:restartNumberingAfterBreak="0">
    <w:nsid w:val="3E8953E3"/>
    <w:multiLevelType w:val="hybridMultilevel"/>
    <w:tmpl w:val="FC2A5A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286DD9"/>
    <w:multiLevelType w:val="hybridMultilevel"/>
    <w:tmpl w:val="EAC07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451F9"/>
    <w:multiLevelType w:val="hybridMultilevel"/>
    <w:tmpl w:val="FF805BF6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F7E83"/>
    <w:multiLevelType w:val="hybridMultilevel"/>
    <w:tmpl w:val="90BE61BA"/>
    <w:lvl w:ilvl="0" w:tplc="CAF6F440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626A78"/>
    <w:multiLevelType w:val="hybridMultilevel"/>
    <w:tmpl w:val="AE7A1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E61DA"/>
    <w:multiLevelType w:val="hybridMultilevel"/>
    <w:tmpl w:val="7EAE7422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57425"/>
    <w:multiLevelType w:val="hybridMultilevel"/>
    <w:tmpl w:val="46860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EC75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31961"/>
    <w:multiLevelType w:val="hybridMultilevel"/>
    <w:tmpl w:val="F5765F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C81E7A"/>
    <w:multiLevelType w:val="hybridMultilevel"/>
    <w:tmpl w:val="29CE13EC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C4EDB"/>
    <w:multiLevelType w:val="hybridMultilevel"/>
    <w:tmpl w:val="A920CE86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E12C8"/>
    <w:multiLevelType w:val="hybridMultilevel"/>
    <w:tmpl w:val="11FEBE04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31640"/>
    <w:multiLevelType w:val="hybridMultilevel"/>
    <w:tmpl w:val="81FE5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4212B"/>
    <w:multiLevelType w:val="hybridMultilevel"/>
    <w:tmpl w:val="ED16F5A8"/>
    <w:lvl w:ilvl="0" w:tplc="CAF6F4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C6F33"/>
    <w:multiLevelType w:val="hybridMultilevel"/>
    <w:tmpl w:val="29447A98"/>
    <w:lvl w:ilvl="0" w:tplc="158E25A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E09A3"/>
    <w:multiLevelType w:val="hybridMultilevel"/>
    <w:tmpl w:val="FBCA35AA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910E7"/>
    <w:multiLevelType w:val="hybridMultilevel"/>
    <w:tmpl w:val="5A8AD092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B1E69"/>
    <w:multiLevelType w:val="hybridMultilevel"/>
    <w:tmpl w:val="940AE624"/>
    <w:lvl w:ilvl="0" w:tplc="67A82C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16EEB"/>
    <w:multiLevelType w:val="hybridMultilevel"/>
    <w:tmpl w:val="DA708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F560E"/>
    <w:multiLevelType w:val="hybridMultilevel"/>
    <w:tmpl w:val="AD9CD4E6"/>
    <w:lvl w:ilvl="0" w:tplc="04150011">
      <w:start w:val="1"/>
      <w:numFmt w:val="decimal"/>
      <w:lvlText w:val="%1)"/>
      <w:lvlJc w:val="left"/>
      <w:pPr>
        <w:ind w:left="1785" w:hanging="360"/>
      </w:pPr>
    </w:lvl>
    <w:lvl w:ilvl="1" w:tplc="04150011">
      <w:start w:val="1"/>
      <w:numFmt w:val="decimal"/>
      <w:lvlText w:val="%2)"/>
      <w:lvlJc w:val="left"/>
      <w:pPr>
        <w:ind w:left="2505" w:hanging="360"/>
      </w:pPr>
    </w:lvl>
    <w:lvl w:ilvl="2" w:tplc="18A84C08">
      <w:start w:val="1"/>
      <w:numFmt w:val="decimal"/>
      <w:lvlText w:val="%3."/>
      <w:lvlJc w:val="left"/>
      <w:pPr>
        <w:ind w:left="3750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 w15:restartNumberingAfterBreak="0">
    <w:nsid w:val="79CC6481"/>
    <w:multiLevelType w:val="hybridMultilevel"/>
    <w:tmpl w:val="01264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66DCF"/>
    <w:multiLevelType w:val="hybridMultilevel"/>
    <w:tmpl w:val="F9D87E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2"/>
  </w:num>
  <w:num w:numId="5">
    <w:abstractNumId w:val="8"/>
  </w:num>
  <w:num w:numId="6">
    <w:abstractNumId w:val="23"/>
  </w:num>
  <w:num w:numId="7">
    <w:abstractNumId w:val="16"/>
  </w:num>
  <w:num w:numId="8">
    <w:abstractNumId w:val="12"/>
  </w:num>
  <w:num w:numId="9">
    <w:abstractNumId w:val="4"/>
  </w:num>
  <w:num w:numId="10">
    <w:abstractNumId w:val="11"/>
  </w:num>
  <w:num w:numId="11">
    <w:abstractNumId w:val="3"/>
  </w:num>
  <w:num w:numId="12">
    <w:abstractNumId w:val="25"/>
  </w:num>
  <w:num w:numId="13">
    <w:abstractNumId w:val="32"/>
  </w:num>
  <w:num w:numId="14">
    <w:abstractNumId w:val="18"/>
  </w:num>
  <w:num w:numId="15">
    <w:abstractNumId w:val="21"/>
  </w:num>
  <w:num w:numId="16">
    <w:abstractNumId w:val="31"/>
  </w:num>
  <w:num w:numId="17">
    <w:abstractNumId w:val="30"/>
  </w:num>
  <w:num w:numId="18">
    <w:abstractNumId w:val="22"/>
  </w:num>
  <w:num w:numId="19">
    <w:abstractNumId w:val="15"/>
  </w:num>
  <w:num w:numId="20">
    <w:abstractNumId w:val="34"/>
  </w:num>
  <w:num w:numId="21">
    <w:abstractNumId w:val="0"/>
  </w:num>
  <w:num w:numId="22">
    <w:abstractNumId w:val="1"/>
  </w:num>
  <w:num w:numId="23">
    <w:abstractNumId w:val="24"/>
  </w:num>
  <w:num w:numId="24">
    <w:abstractNumId w:val="10"/>
  </w:num>
  <w:num w:numId="25">
    <w:abstractNumId w:val="35"/>
  </w:num>
  <w:num w:numId="26">
    <w:abstractNumId w:val="9"/>
  </w:num>
  <w:num w:numId="27">
    <w:abstractNumId w:val="13"/>
  </w:num>
  <w:num w:numId="28">
    <w:abstractNumId w:val="7"/>
  </w:num>
  <w:num w:numId="29">
    <w:abstractNumId w:val="36"/>
  </w:num>
  <w:num w:numId="30">
    <w:abstractNumId w:val="29"/>
  </w:num>
  <w:num w:numId="31">
    <w:abstractNumId w:val="33"/>
  </w:num>
  <w:num w:numId="32">
    <w:abstractNumId w:val="5"/>
  </w:num>
  <w:num w:numId="33">
    <w:abstractNumId w:val="26"/>
  </w:num>
  <w:num w:numId="34">
    <w:abstractNumId w:val="17"/>
  </w:num>
  <w:num w:numId="35">
    <w:abstractNumId w:val="6"/>
  </w:num>
  <w:num w:numId="36">
    <w:abstractNumId w:val="27"/>
  </w:num>
  <w:num w:numId="3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Olszewski">
    <w15:presenceInfo w15:providerId="AD" w15:userId="S-1-5-21-1580009898-1206318981-1168124949-106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4A4"/>
    <w:rsid w:val="000065DA"/>
    <w:rsid w:val="00127C11"/>
    <w:rsid w:val="00131A19"/>
    <w:rsid w:val="00167BDE"/>
    <w:rsid w:val="00174DB5"/>
    <w:rsid w:val="00175F28"/>
    <w:rsid w:val="001D768A"/>
    <w:rsid w:val="00203AC1"/>
    <w:rsid w:val="002B49E3"/>
    <w:rsid w:val="002C383B"/>
    <w:rsid w:val="00376CB2"/>
    <w:rsid w:val="003935E0"/>
    <w:rsid w:val="003C2011"/>
    <w:rsid w:val="003E7F69"/>
    <w:rsid w:val="00417570"/>
    <w:rsid w:val="004438B6"/>
    <w:rsid w:val="00444C89"/>
    <w:rsid w:val="00467D8C"/>
    <w:rsid w:val="004808EC"/>
    <w:rsid w:val="004F6124"/>
    <w:rsid w:val="00501F2F"/>
    <w:rsid w:val="00503D7E"/>
    <w:rsid w:val="005C4923"/>
    <w:rsid w:val="005C65B3"/>
    <w:rsid w:val="005E149E"/>
    <w:rsid w:val="005E53EB"/>
    <w:rsid w:val="006273A7"/>
    <w:rsid w:val="006355F4"/>
    <w:rsid w:val="00642696"/>
    <w:rsid w:val="006C2935"/>
    <w:rsid w:val="006C436C"/>
    <w:rsid w:val="0070300E"/>
    <w:rsid w:val="0072134B"/>
    <w:rsid w:val="00722643"/>
    <w:rsid w:val="00765D80"/>
    <w:rsid w:val="007F4069"/>
    <w:rsid w:val="00845F0D"/>
    <w:rsid w:val="00871759"/>
    <w:rsid w:val="00956439"/>
    <w:rsid w:val="00991036"/>
    <w:rsid w:val="009D5340"/>
    <w:rsid w:val="00AC70F8"/>
    <w:rsid w:val="00B015F4"/>
    <w:rsid w:val="00B25D4B"/>
    <w:rsid w:val="00B846A2"/>
    <w:rsid w:val="00BA54A4"/>
    <w:rsid w:val="00BD7CF3"/>
    <w:rsid w:val="00C601B0"/>
    <w:rsid w:val="00CD77CC"/>
    <w:rsid w:val="00D25DF8"/>
    <w:rsid w:val="00D36E32"/>
    <w:rsid w:val="00D4066C"/>
    <w:rsid w:val="00D77EEA"/>
    <w:rsid w:val="00DC267F"/>
    <w:rsid w:val="00ED6FC9"/>
    <w:rsid w:val="00F0791B"/>
    <w:rsid w:val="00F40878"/>
    <w:rsid w:val="00F51FA5"/>
    <w:rsid w:val="00FA27D4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1D4C"/>
  <w15:chartTrackingRefBased/>
  <w15:docId w15:val="{6DDA645F-9AE3-4FB9-9ED6-0FA68578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355F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AC1"/>
  </w:style>
  <w:style w:type="paragraph" w:styleId="Stopka">
    <w:name w:val="footer"/>
    <w:basedOn w:val="Normalny"/>
    <w:link w:val="StopkaZnak"/>
    <w:uiPriority w:val="99"/>
    <w:unhideWhenUsed/>
    <w:rsid w:val="0020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AC1"/>
  </w:style>
  <w:style w:type="paragraph" w:styleId="Akapitzlist">
    <w:name w:val="List Paragraph"/>
    <w:basedOn w:val="Normalny"/>
    <w:uiPriority w:val="34"/>
    <w:qFormat/>
    <w:rsid w:val="00175F2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355F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6355F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4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9E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9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2586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Krzysztof Olszewski</cp:lastModifiedBy>
  <cp:revision>3</cp:revision>
  <dcterms:created xsi:type="dcterms:W3CDTF">2026-01-26T10:17:00Z</dcterms:created>
  <dcterms:modified xsi:type="dcterms:W3CDTF">2026-01-26T10:19:00Z</dcterms:modified>
</cp:coreProperties>
</file>